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270" w:rsidRDefault="007D0270" w:rsidP="00C27A0A">
      <w:pPr>
        <w:pStyle w:val="HeadingOne"/>
      </w:pPr>
      <w:r>
        <w:t>TERRITORY REVENUE OFFICE</w:t>
      </w:r>
    </w:p>
    <w:p w:rsidR="002546CB" w:rsidRPr="00C27A0A" w:rsidRDefault="00443E69" w:rsidP="00C27A0A">
      <w:pPr>
        <w:pStyle w:val="HeadingOne"/>
      </w:pPr>
      <w:r>
        <w:t>COMMISSIONER’S GUIDELINE</w:t>
      </w:r>
    </w:p>
    <w:p w:rsidR="00C27A0A" w:rsidRPr="00C27A0A" w:rsidRDefault="00513926" w:rsidP="00C27A0A">
      <w:pPr>
        <w:pStyle w:val="HeadingOne"/>
      </w:pPr>
      <w:r>
        <w:t>CG</w:t>
      </w:r>
      <w:r w:rsidR="00C27A0A" w:rsidRPr="00C27A0A">
        <w:t>-</w:t>
      </w:r>
      <w:r w:rsidR="00443E69">
        <w:t>HI-003</w:t>
      </w:r>
      <w:r>
        <w:t>:</w:t>
      </w:r>
      <w:r w:rsidR="00C27A0A" w:rsidRPr="00C27A0A">
        <w:t xml:space="preserve"> </w:t>
      </w:r>
      <w:bookmarkStart w:id="0" w:name="_GoBack"/>
      <w:r w:rsidR="00443E69">
        <w:t>Commissioner’s discretion to exempt or vary compliance with the eligibility criteria</w:t>
      </w:r>
      <w:bookmarkEnd w:id="0"/>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03"/>
        <w:gridCol w:w="1811"/>
        <w:gridCol w:w="1796"/>
        <w:gridCol w:w="1748"/>
      </w:tblGrid>
      <w:tr w:rsidR="00443E69" w:rsidRPr="00204A0B" w:rsidTr="002E7215">
        <w:trPr>
          <w:jc w:val="center"/>
        </w:trPr>
        <w:tc>
          <w:tcPr>
            <w:tcW w:w="1003" w:type="dxa"/>
            <w:vMerge w:val="restart"/>
          </w:tcPr>
          <w:p w:rsidR="00443E69" w:rsidRPr="00204A0B" w:rsidRDefault="00443E69" w:rsidP="00204A0B">
            <w:pPr>
              <w:jc w:val="center"/>
              <w:rPr>
                <w:b/>
                <w:sz w:val="18"/>
                <w:szCs w:val="18"/>
              </w:rPr>
            </w:pPr>
            <w:r w:rsidRPr="00204A0B">
              <w:rPr>
                <w:b/>
                <w:sz w:val="18"/>
                <w:szCs w:val="18"/>
              </w:rPr>
              <w:t>Version</w:t>
            </w:r>
          </w:p>
        </w:tc>
        <w:tc>
          <w:tcPr>
            <w:tcW w:w="1811" w:type="dxa"/>
            <w:vMerge w:val="restart"/>
            <w:tcBorders>
              <w:right w:val="single" w:sz="4" w:space="0" w:color="auto"/>
            </w:tcBorders>
          </w:tcPr>
          <w:p w:rsidR="00443E69" w:rsidRPr="00204A0B" w:rsidRDefault="00443E69" w:rsidP="00204A0B">
            <w:pPr>
              <w:jc w:val="center"/>
              <w:rPr>
                <w:b/>
                <w:sz w:val="18"/>
                <w:szCs w:val="18"/>
              </w:rPr>
            </w:pPr>
            <w:r w:rsidRPr="00204A0B">
              <w:rPr>
                <w:b/>
                <w:sz w:val="18"/>
                <w:szCs w:val="18"/>
              </w:rPr>
              <w:t>Issued</w:t>
            </w:r>
          </w:p>
        </w:tc>
        <w:tc>
          <w:tcPr>
            <w:tcW w:w="3544" w:type="dxa"/>
            <w:gridSpan w:val="2"/>
            <w:tcBorders>
              <w:top w:val="single" w:sz="4" w:space="0" w:color="auto"/>
              <w:left w:val="single" w:sz="4" w:space="0" w:color="auto"/>
              <w:bottom w:val="nil"/>
              <w:right w:val="single" w:sz="4" w:space="0" w:color="auto"/>
            </w:tcBorders>
          </w:tcPr>
          <w:p w:rsidR="00443E69" w:rsidRPr="00204A0B" w:rsidRDefault="00443E69" w:rsidP="00204A0B">
            <w:pPr>
              <w:jc w:val="center"/>
              <w:rPr>
                <w:b/>
                <w:sz w:val="18"/>
                <w:szCs w:val="18"/>
              </w:rPr>
            </w:pPr>
            <w:r w:rsidRPr="00204A0B">
              <w:rPr>
                <w:b/>
                <w:sz w:val="18"/>
                <w:szCs w:val="18"/>
              </w:rPr>
              <w:t>Dates of Effect</w:t>
            </w:r>
          </w:p>
        </w:tc>
      </w:tr>
      <w:tr w:rsidR="00443E69" w:rsidRPr="00204A0B" w:rsidTr="002E7215">
        <w:trPr>
          <w:jc w:val="center"/>
        </w:trPr>
        <w:tc>
          <w:tcPr>
            <w:tcW w:w="1003" w:type="dxa"/>
            <w:vMerge/>
          </w:tcPr>
          <w:p w:rsidR="00443E69" w:rsidRPr="00204A0B" w:rsidRDefault="00443E69" w:rsidP="00204A0B">
            <w:pPr>
              <w:jc w:val="center"/>
              <w:rPr>
                <w:b/>
                <w:sz w:val="18"/>
                <w:szCs w:val="18"/>
              </w:rPr>
            </w:pPr>
          </w:p>
        </w:tc>
        <w:tc>
          <w:tcPr>
            <w:tcW w:w="1811" w:type="dxa"/>
            <w:vMerge/>
            <w:tcBorders>
              <w:right w:val="single" w:sz="4" w:space="0" w:color="auto"/>
            </w:tcBorders>
          </w:tcPr>
          <w:p w:rsidR="00443E69" w:rsidRPr="00204A0B" w:rsidRDefault="00443E69" w:rsidP="00204A0B">
            <w:pPr>
              <w:jc w:val="center"/>
              <w:rPr>
                <w:b/>
                <w:sz w:val="18"/>
                <w:szCs w:val="18"/>
              </w:rPr>
            </w:pPr>
          </w:p>
        </w:tc>
        <w:tc>
          <w:tcPr>
            <w:tcW w:w="1796" w:type="dxa"/>
            <w:tcBorders>
              <w:top w:val="nil"/>
              <w:left w:val="single" w:sz="4" w:space="0" w:color="auto"/>
              <w:bottom w:val="single" w:sz="4" w:space="0" w:color="auto"/>
              <w:right w:val="nil"/>
            </w:tcBorders>
          </w:tcPr>
          <w:p w:rsidR="00443E69" w:rsidRPr="00204A0B" w:rsidRDefault="00443E69" w:rsidP="00AD2225">
            <w:pPr>
              <w:rPr>
                <w:b/>
                <w:sz w:val="18"/>
                <w:szCs w:val="18"/>
              </w:rPr>
            </w:pPr>
            <w:r w:rsidRPr="00204A0B">
              <w:rPr>
                <w:b/>
                <w:sz w:val="18"/>
                <w:szCs w:val="18"/>
              </w:rPr>
              <w:t>From:</w:t>
            </w:r>
          </w:p>
        </w:tc>
        <w:tc>
          <w:tcPr>
            <w:tcW w:w="1748" w:type="dxa"/>
            <w:tcBorders>
              <w:top w:val="nil"/>
              <w:left w:val="nil"/>
              <w:bottom w:val="single" w:sz="4" w:space="0" w:color="auto"/>
              <w:right w:val="single" w:sz="4" w:space="0" w:color="auto"/>
            </w:tcBorders>
          </w:tcPr>
          <w:p w:rsidR="00443E69" w:rsidRPr="00204A0B" w:rsidRDefault="00443E69" w:rsidP="00AD2225">
            <w:pPr>
              <w:rPr>
                <w:b/>
                <w:sz w:val="18"/>
                <w:szCs w:val="18"/>
              </w:rPr>
            </w:pPr>
            <w:r w:rsidRPr="00204A0B">
              <w:rPr>
                <w:b/>
                <w:sz w:val="18"/>
                <w:szCs w:val="18"/>
              </w:rPr>
              <w:t>To:</w:t>
            </w:r>
          </w:p>
        </w:tc>
      </w:tr>
      <w:tr w:rsidR="00443E69" w:rsidRPr="00204A0B" w:rsidTr="002E7215">
        <w:trPr>
          <w:jc w:val="center"/>
        </w:trPr>
        <w:tc>
          <w:tcPr>
            <w:tcW w:w="1003" w:type="dxa"/>
          </w:tcPr>
          <w:p w:rsidR="00443E69" w:rsidRPr="00204A0B" w:rsidRDefault="00443E69" w:rsidP="00204A0B">
            <w:pPr>
              <w:tabs>
                <w:tab w:val="center" w:pos="702"/>
              </w:tabs>
              <w:jc w:val="center"/>
              <w:rPr>
                <w:sz w:val="18"/>
                <w:szCs w:val="18"/>
              </w:rPr>
            </w:pPr>
            <w:r w:rsidRPr="00204A0B">
              <w:rPr>
                <w:sz w:val="18"/>
                <w:szCs w:val="18"/>
              </w:rPr>
              <w:t>1</w:t>
            </w:r>
          </w:p>
        </w:tc>
        <w:tc>
          <w:tcPr>
            <w:tcW w:w="1811" w:type="dxa"/>
          </w:tcPr>
          <w:p w:rsidR="00443E69" w:rsidRPr="00204A0B" w:rsidRDefault="00443E69" w:rsidP="00204A0B">
            <w:pPr>
              <w:tabs>
                <w:tab w:val="center" w:pos="702"/>
              </w:tabs>
              <w:jc w:val="center"/>
              <w:rPr>
                <w:sz w:val="18"/>
                <w:szCs w:val="18"/>
              </w:rPr>
            </w:pPr>
            <w:r w:rsidRPr="00204A0B">
              <w:rPr>
                <w:sz w:val="18"/>
                <w:szCs w:val="18"/>
              </w:rPr>
              <w:t>28 Sept 2005</w:t>
            </w:r>
          </w:p>
        </w:tc>
        <w:tc>
          <w:tcPr>
            <w:tcW w:w="1796" w:type="dxa"/>
            <w:tcBorders>
              <w:top w:val="single" w:sz="4" w:space="0" w:color="auto"/>
            </w:tcBorders>
          </w:tcPr>
          <w:p w:rsidR="00443E69" w:rsidRPr="00204A0B" w:rsidRDefault="00443E69" w:rsidP="00204A0B">
            <w:pPr>
              <w:tabs>
                <w:tab w:val="center" w:pos="702"/>
              </w:tabs>
              <w:jc w:val="center"/>
              <w:rPr>
                <w:sz w:val="18"/>
                <w:szCs w:val="18"/>
              </w:rPr>
            </w:pPr>
            <w:r w:rsidRPr="00204A0B">
              <w:rPr>
                <w:sz w:val="18"/>
                <w:szCs w:val="18"/>
              </w:rPr>
              <w:t>28 Sept 2005</w:t>
            </w:r>
          </w:p>
        </w:tc>
        <w:tc>
          <w:tcPr>
            <w:tcW w:w="1748" w:type="dxa"/>
            <w:tcBorders>
              <w:top w:val="single" w:sz="4" w:space="0" w:color="auto"/>
            </w:tcBorders>
          </w:tcPr>
          <w:p w:rsidR="00443E69" w:rsidRPr="00204A0B" w:rsidRDefault="00443E69" w:rsidP="00204A0B">
            <w:pPr>
              <w:tabs>
                <w:tab w:val="center" w:pos="702"/>
              </w:tabs>
              <w:jc w:val="center"/>
              <w:rPr>
                <w:sz w:val="18"/>
                <w:szCs w:val="18"/>
              </w:rPr>
            </w:pPr>
            <w:r w:rsidRPr="00204A0B">
              <w:rPr>
                <w:sz w:val="18"/>
                <w:szCs w:val="18"/>
              </w:rPr>
              <w:t>30 June 2006</w:t>
            </w:r>
          </w:p>
        </w:tc>
      </w:tr>
      <w:tr w:rsidR="00443E69" w:rsidRPr="00204A0B" w:rsidTr="002E7215">
        <w:trPr>
          <w:jc w:val="center"/>
        </w:trPr>
        <w:tc>
          <w:tcPr>
            <w:tcW w:w="1003" w:type="dxa"/>
          </w:tcPr>
          <w:p w:rsidR="00443E69" w:rsidRPr="00204A0B" w:rsidRDefault="00443E69" w:rsidP="00204A0B">
            <w:pPr>
              <w:tabs>
                <w:tab w:val="center" w:pos="702"/>
              </w:tabs>
              <w:jc w:val="center"/>
              <w:rPr>
                <w:sz w:val="18"/>
                <w:szCs w:val="18"/>
              </w:rPr>
            </w:pPr>
            <w:r w:rsidRPr="00204A0B">
              <w:rPr>
                <w:sz w:val="18"/>
                <w:szCs w:val="18"/>
              </w:rPr>
              <w:t>2</w:t>
            </w:r>
          </w:p>
        </w:tc>
        <w:tc>
          <w:tcPr>
            <w:tcW w:w="1811" w:type="dxa"/>
          </w:tcPr>
          <w:p w:rsidR="00443E69" w:rsidRPr="00204A0B" w:rsidRDefault="00443E69" w:rsidP="00204A0B">
            <w:pPr>
              <w:tabs>
                <w:tab w:val="center" w:pos="702"/>
              </w:tabs>
              <w:jc w:val="center"/>
              <w:rPr>
                <w:sz w:val="18"/>
                <w:szCs w:val="18"/>
              </w:rPr>
            </w:pPr>
            <w:r w:rsidRPr="00204A0B">
              <w:rPr>
                <w:sz w:val="18"/>
                <w:szCs w:val="18"/>
              </w:rPr>
              <w:t>29 June 2006</w:t>
            </w:r>
          </w:p>
        </w:tc>
        <w:tc>
          <w:tcPr>
            <w:tcW w:w="1796" w:type="dxa"/>
          </w:tcPr>
          <w:p w:rsidR="00443E69" w:rsidRPr="00204A0B" w:rsidRDefault="00443E69" w:rsidP="00204A0B">
            <w:pPr>
              <w:tabs>
                <w:tab w:val="center" w:pos="702"/>
              </w:tabs>
              <w:jc w:val="center"/>
              <w:rPr>
                <w:sz w:val="18"/>
                <w:szCs w:val="18"/>
              </w:rPr>
            </w:pPr>
            <w:r w:rsidRPr="00204A0B">
              <w:rPr>
                <w:sz w:val="18"/>
                <w:szCs w:val="18"/>
              </w:rPr>
              <w:t>1 July 2006</w:t>
            </w:r>
          </w:p>
        </w:tc>
        <w:tc>
          <w:tcPr>
            <w:tcW w:w="1748" w:type="dxa"/>
          </w:tcPr>
          <w:p w:rsidR="00443E69" w:rsidRPr="00204A0B" w:rsidRDefault="00443E69" w:rsidP="00204A0B">
            <w:pPr>
              <w:tabs>
                <w:tab w:val="center" w:pos="702"/>
              </w:tabs>
              <w:jc w:val="center"/>
              <w:rPr>
                <w:sz w:val="18"/>
                <w:szCs w:val="18"/>
              </w:rPr>
            </w:pPr>
            <w:r w:rsidRPr="00204A0B">
              <w:rPr>
                <w:sz w:val="18"/>
                <w:szCs w:val="18"/>
              </w:rPr>
              <w:t>31 December 2007</w:t>
            </w:r>
          </w:p>
        </w:tc>
      </w:tr>
      <w:tr w:rsidR="00443E69" w:rsidRPr="00204A0B" w:rsidTr="002E7215">
        <w:trPr>
          <w:jc w:val="center"/>
        </w:trPr>
        <w:tc>
          <w:tcPr>
            <w:tcW w:w="1003" w:type="dxa"/>
          </w:tcPr>
          <w:p w:rsidR="00443E69" w:rsidRPr="00204A0B" w:rsidRDefault="00443E69" w:rsidP="00204A0B">
            <w:pPr>
              <w:tabs>
                <w:tab w:val="center" w:pos="702"/>
              </w:tabs>
              <w:jc w:val="center"/>
              <w:rPr>
                <w:sz w:val="18"/>
                <w:szCs w:val="18"/>
              </w:rPr>
            </w:pPr>
            <w:r w:rsidRPr="00204A0B">
              <w:rPr>
                <w:sz w:val="18"/>
                <w:szCs w:val="18"/>
              </w:rPr>
              <w:t>3</w:t>
            </w:r>
          </w:p>
        </w:tc>
        <w:tc>
          <w:tcPr>
            <w:tcW w:w="1811" w:type="dxa"/>
          </w:tcPr>
          <w:p w:rsidR="00443E69" w:rsidRPr="00204A0B" w:rsidRDefault="00443E69" w:rsidP="00204A0B">
            <w:pPr>
              <w:tabs>
                <w:tab w:val="center" w:pos="702"/>
              </w:tabs>
              <w:jc w:val="center"/>
              <w:rPr>
                <w:sz w:val="18"/>
                <w:szCs w:val="18"/>
              </w:rPr>
            </w:pPr>
            <w:r w:rsidRPr="00204A0B">
              <w:rPr>
                <w:sz w:val="18"/>
                <w:szCs w:val="18"/>
              </w:rPr>
              <w:t>2 January 2008</w:t>
            </w:r>
          </w:p>
        </w:tc>
        <w:tc>
          <w:tcPr>
            <w:tcW w:w="1796" w:type="dxa"/>
          </w:tcPr>
          <w:p w:rsidR="00443E69" w:rsidRPr="00204A0B" w:rsidRDefault="00443E69" w:rsidP="00204A0B">
            <w:pPr>
              <w:tabs>
                <w:tab w:val="center" w:pos="702"/>
              </w:tabs>
              <w:jc w:val="center"/>
              <w:rPr>
                <w:sz w:val="18"/>
                <w:szCs w:val="18"/>
              </w:rPr>
            </w:pPr>
            <w:r w:rsidRPr="00204A0B">
              <w:rPr>
                <w:sz w:val="18"/>
                <w:szCs w:val="18"/>
              </w:rPr>
              <w:t>1 January 2008</w:t>
            </w:r>
          </w:p>
        </w:tc>
        <w:tc>
          <w:tcPr>
            <w:tcW w:w="1748" w:type="dxa"/>
          </w:tcPr>
          <w:p w:rsidR="00443E69" w:rsidRPr="00204A0B" w:rsidRDefault="00443E69" w:rsidP="00204A0B">
            <w:pPr>
              <w:tabs>
                <w:tab w:val="center" w:pos="702"/>
              </w:tabs>
              <w:jc w:val="center"/>
              <w:rPr>
                <w:sz w:val="18"/>
                <w:szCs w:val="18"/>
              </w:rPr>
            </w:pPr>
            <w:r w:rsidRPr="00204A0B">
              <w:rPr>
                <w:sz w:val="18"/>
                <w:szCs w:val="18"/>
              </w:rPr>
              <w:t>2 May 2011</w:t>
            </w:r>
          </w:p>
        </w:tc>
      </w:tr>
      <w:tr w:rsidR="00443E69" w:rsidRPr="00204A0B" w:rsidTr="002E7215">
        <w:trPr>
          <w:jc w:val="center"/>
        </w:trPr>
        <w:tc>
          <w:tcPr>
            <w:tcW w:w="1003" w:type="dxa"/>
          </w:tcPr>
          <w:p w:rsidR="00443E69" w:rsidRPr="00204A0B" w:rsidRDefault="00443E69" w:rsidP="00204A0B">
            <w:pPr>
              <w:tabs>
                <w:tab w:val="center" w:pos="702"/>
              </w:tabs>
              <w:jc w:val="center"/>
              <w:rPr>
                <w:sz w:val="18"/>
                <w:szCs w:val="18"/>
              </w:rPr>
            </w:pPr>
            <w:r w:rsidRPr="00204A0B">
              <w:rPr>
                <w:sz w:val="18"/>
                <w:szCs w:val="18"/>
              </w:rPr>
              <w:t>4</w:t>
            </w:r>
          </w:p>
        </w:tc>
        <w:tc>
          <w:tcPr>
            <w:tcW w:w="1811" w:type="dxa"/>
          </w:tcPr>
          <w:p w:rsidR="00443E69" w:rsidRPr="00204A0B" w:rsidRDefault="00443E69" w:rsidP="00204A0B">
            <w:pPr>
              <w:tabs>
                <w:tab w:val="center" w:pos="702"/>
              </w:tabs>
              <w:jc w:val="center"/>
              <w:rPr>
                <w:sz w:val="18"/>
                <w:szCs w:val="18"/>
              </w:rPr>
            </w:pPr>
            <w:r w:rsidRPr="00204A0B">
              <w:rPr>
                <w:sz w:val="18"/>
                <w:szCs w:val="18"/>
              </w:rPr>
              <w:t>3 May 2011</w:t>
            </w:r>
          </w:p>
        </w:tc>
        <w:tc>
          <w:tcPr>
            <w:tcW w:w="1796" w:type="dxa"/>
          </w:tcPr>
          <w:p w:rsidR="00443E69" w:rsidRPr="00204A0B" w:rsidRDefault="00443E69" w:rsidP="00204A0B">
            <w:pPr>
              <w:tabs>
                <w:tab w:val="center" w:pos="702"/>
              </w:tabs>
              <w:jc w:val="center"/>
              <w:rPr>
                <w:sz w:val="18"/>
                <w:szCs w:val="18"/>
              </w:rPr>
            </w:pPr>
            <w:r w:rsidRPr="00204A0B">
              <w:rPr>
                <w:sz w:val="18"/>
                <w:szCs w:val="18"/>
              </w:rPr>
              <w:t>3 May 2011</w:t>
            </w:r>
          </w:p>
        </w:tc>
        <w:tc>
          <w:tcPr>
            <w:tcW w:w="1748" w:type="dxa"/>
          </w:tcPr>
          <w:p w:rsidR="00443E69" w:rsidRPr="00204A0B" w:rsidRDefault="008B6BCC" w:rsidP="00147CCF">
            <w:pPr>
              <w:tabs>
                <w:tab w:val="center" w:pos="702"/>
              </w:tabs>
              <w:jc w:val="center"/>
              <w:rPr>
                <w:sz w:val="18"/>
                <w:szCs w:val="18"/>
              </w:rPr>
            </w:pPr>
            <w:r>
              <w:rPr>
                <w:sz w:val="18"/>
                <w:szCs w:val="18"/>
              </w:rPr>
              <w:t>3</w:t>
            </w:r>
            <w:r w:rsidR="002E7215">
              <w:rPr>
                <w:sz w:val="18"/>
                <w:szCs w:val="18"/>
              </w:rPr>
              <w:t xml:space="preserve"> December 2012</w:t>
            </w:r>
          </w:p>
        </w:tc>
      </w:tr>
      <w:tr w:rsidR="002E7215" w:rsidRPr="00204A0B" w:rsidTr="002E7215">
        <w:trPr>
          <w:jc w:val="center"/>
        </w:trPr>
        <w:tc>
          <w:tcPr>
            <w:tcW w:w="1003" w:type="dxa"/>
          </w:tcPr>
          <w:p w:rsidR="002E7215" w:rsidRPr="00204A0B" w:rsidRDefault="00147CCF" w:rsidP="00204A0B">
            <w:pPr>
              <w:tabs>
                <w:tab w:val="center" w:pos="702"/>
              </w:tabs>
              <w:jc w:val="center"/>
              <w:rPr>
                <w:sz w:val="18"/>
                <w:szCs w:val="18"/>
              </w:rPr>
            </w:pPr>
            <w:r>
              <w:rPr>
                <w:sz w:val="18"/>
                <w:szCs w:val="18"/>
              </w:rPr>
              <w:t>5</w:t>
            </w:r>
          </w:p>
        </w:tc>
        <w:tc>
          <w:tcPr>
            <w:tcW w:w="1811" w:type="dxa"/>
          </w:tcPr>
          <w:p w:rsidR="002E7215" w:rsidRPr="00204A0B" w:rsidRDefault="001B3FDC" w:rsidP="00204A0B">
            <w:pPr>
              <w:tabs>
                <w:tab w:val="center" w:pos="702"/>
              </w:tabs>
              <w:jc w:val="center"/>
              <w:rPr>
                <w:sz w:val="18"/>
                <w:szCs w:val="18"/>
              </w:rPr>
            </w:pPr>
            <w:r>
              <w:rPr>
                <w:sz w:val="18"/>
                <w:szCs w:val="18"/>
              </w:rPr>
              <w:t xml:space="preserve">7 </w:t>
            </w:r>
            <w:r w:rsidR="002E7215">
              <w:rPr>
                <w:sz w:val="18"/>
                <w:szCs w:val="18"/>
              </w:rPr>
              <w:t>December 2012</w:t>
            </w:r>
          </w:p>
        </w:tc>
        <w:tc>
          <w:tcPr>
            <w:tcW w:w="1796" w:type="dxa"/>
          </w:tcPr>
          <w:p w:rsidR="002E7215" w:rsidRPr="00204A0B" w:rsidRDefault="00147CCF" w:rsidP="00204A0B">
            <w:pPr>
              <w:tabs>
                <w:tab w:val="center" w:pos="702"/>
              </w:tabs>
              <w:jc w:val="center"/>
              <w:rPr>
                <w:sz w:val="18"/>
                <w:szCs w:val="18"/>
              </w:rPr>
            </w:pPr>
            <w:r>
              <w:rPr>
                <w:sz w:val="18"/>
                <w:szCs w:val="18"/>
              </w:rPr>
              <w:t>4</w:t>
            </w:r>
            <w:r w:rsidR="002E7215">
              <w:rPr>
                <w:sz w:val="18"/>
                <w:szCs w:val="18"/>
              </w:rPr>
              <w:t xml:space="preserve"> December 2012</w:t>
            </w:r>
          </w:p>
        </w:tc>
        <w:tc>
          <w:tcPr>
            <w:tcW w:w="1748" w:type="dxa"/>
          </w:tcPr>
          <w:p w:rsidR="002E7215" w:rsidRPr="00204A0B" w:rsidRDefault="005201DA" w:rsidP="00204A0B">
            <w:pPr>
              <w:tabs>
                <w:tab w:val="center" w:pos="702"/>
              </w:tabs>
              <w:jc w:val="center"/>
              <w:rPr>
                <w:sz w:val="18"/>
                <w:szCs w:val="18"/>
              </w:rPr>
            </w:pPr>
            <w:r>
              <w:rPr>
                <w:sz w:val="18"/>
                <w:szCs w:val="18"/>
              </w:rPr>
              <w:t>27 April 2015</w:t>
            </w:r>
          </w:p>
        </w:tc>
      </w:tr>
      <w:tr w:rsidR="005201DA" w:rsidRPr="00204A0B" w:rsidTr="002E7215">
        <w:trPr>
          <w:jc w:val="center"/>
        </w:trPr>
        <w:tc>
          <w:tcPr>
            <w:tcW w:w="1003" w:type="dxa"/>
          </w:tcPr>
          <w:p w:rsidR="005201DA" w:rsidRDefault="005201DA" w:rsidP="00204A0B">
            <w:pPr>
              <w:tabs>
                <w:tab w:val="center" w:pos="702"/>
              </w:tabs>
              <w:jc w:val="center"/>
              <w:rPr>
                <w:sz w:val="18"/>
                <w:szCs w:val="18"/>
              </w:rPr>
            </w:pPr>
            <w:r>
              <w:rPr>
                <w:sz w:val="18"/>
                <w:szCs w:val="18"/>
              </w:rPr>
              <w:t>6</w:t>
            </w:r>
          </w:p>
        </w:tc>
        <w:tc>
          <w:tcPr>
            <w:tcW w:w="1811" w:type="dxa"/>
          </w:tcPr>
          <w:p w:rsidR="005201DA" w:rsidRDefault="00662D4D" w:rsidP="009C55B7">
            <w:pPr>
              <w:tabs>
                <w:tab w:val="center" w:pos="702"/>
              </w:tabs>
              <w:rPr>
                <w:sz w:val="18"/>
                <w:szCs w:val="18"/>
              </w:rPr>
            </w:pPr>
            <w:r>
              <w:rPr>
                <w:sz w:val="18"/>
                <w:szCs w:val="18"/>
              </w:rPr>
              <w:t>28 April 2015</w:t>
            </w:r>
          </w:p>
        </w:tc>
        <w:tc>
          <w:tcPr>
            <w:tcW w:w="1796" w:type="dxa"/>
          </w:tcPr>
          <w:p w:rsidR="005201DA" w:rsidRDefault="00CD71FE" w:rsidP="00204A0B">
            <w:pPr>
              <w:tabs>
                <w:tab w:val="center" w:pos="702"/>
              </w:tabs>
              <w:jc w:val="center"/>
              <w:rPr>
                <w:sz w:val="18"/>
                <w:szCs w:val="18"/>
              </w:rPr>
            </w:pPr>
            <w:r>
              <w:rPr>
                <w:sz w:val="18"/>
                <w:szCs w:val="18"/>
              </w:rPr>
              <w:t>28 April</w:t>
            </w:r>
            <w:r w:rsidR="00D95E59">
              <w:rPr>
                <w:sz w:val="18"/>
                <w:szCs w:val="18"/>
              </w:rPr>
              <w:t xml:space="preserve"> 2015</w:t>
            </w:r>
          </w:p>
        </w:tc>
        <w:tc>
          <w:tcPr>
            <w:tcW w:w="1748" w:type="dxa"/>
          </w:tcPr>
          <w:p w:rsidR="005201DA" w:rsidDel="005201DA" w:rsidRDefault="009D0C00" w:rsidP="007D19F2">
            <w:pPr>
              <w:tabs>
                <w:tab w:val="center" w:pos="702"/>
              </w:tabs>
              <w:jc w:val="center"/>
              <w:rPr>
                <w:sz w:val="18"/>
                <w:szCs w:val="18"/>
              </w:rPr>
            </w:pPr>
            <w:r>
              <w:rPr>
                <w:sz w:val="18"/>
                <w:szCs w:val="18"/>
              </w:rPr>
              <w:t>23 May 2016</w:t>
            </w:r>
          </w:p>
        </w:tc>
      </w:tr>
      <w:tr w:rsidR="007D19F2" w:rsidRPr="00204A0B" w:rsidTr="002E7215">
        <w:trPr>
          <w:jc w:val="center"/>
        </w:trPr>
        <w:tc>
          <w:tcPr>
            <w:tcW w:w="1003" w:type="dxa"/>
          </w:tcPr>
          <w:p w:rsidR="007D19F2" w:rsidRDefault="007D19F2" w:rsidP="00204A0B">
            <w:pPr>
              <w:tabs>
                <w:tab w:val="center" w:pos="702"/>
              </w:tabs>
              <w:jc w:val="center"/>
              <w:rPr>
                <w:sz w:val="18"/>
                <w:szCs w:val="18"/>
              </w:rPr>
            </w:pPr>
            <w:r>
              <w:rPr>
                <w:sz w:val="18"/>
                <w:szCs w:val="18"/>
              </w:rPr>
              <w:t>7</w:t>
            </w:r>
          </w:p>
        </w:tc>
        <w:tc>
          <w:tcPr>
            <w:tcW w:w="1811" w:type="dxa"/>
          </w:tcPr>
          <w:p w:rsidR="007D19F2" w:rsidRDefault="009D0C00" w:rsidP="009C55B7">
            <w:pPr>
              <w:tabs>
                <w:tab w:val="center" w:pos="702"/>
              </w:tabs>
              <w:rPr>
                <w:sz w:val="18"/>
                <w:szCs w:val="18"/>
              </w:rPr>
            </w:pPr>
            <w:r>
              <w:rPr>
                <w:sz w:val="18"/>
                <w:szCs w:val="18"/>
              </w:rPr>
              <w:t>24 May 2016</w:t>
            </w:r>
          </w:p>
        </w:tc>
        <w:tc>
          <w:tcPr>
            <w:tcW w:w="1796" w:type="dxa"/>
          </w:tcPr>
          <w:p w:rsidR="007D19F2" w:rsidRDefault="009D0C00" w:rsidP="00204A0B">
            <w:pPr>
              <w:tabs>
                <w:tab w:val="center" w:pos="702"/>
              </w:tabs>
              <w:jc w:val="center"/>
              <w:rPr>
                <w:sz w:val="18"/>
                <w:szCs w:val="18"/>
              </w:rPr>
            </w:pPr>
            <w:r>
              <w:rPr>
                <w:sz w:val="18"/>
                <w:szCs w:val="18"/>
              </w:rPr>
              <w:t>24 May 2016</w:t>
            </w:r>
          </w:p>
        </w:tc>
        <w:tc>
          <w:tcPr>
            <w:tcW w:w="1748" w:type="dxa"/>
          </w:tcPr>
          <w:p w:rsidR="007D19F2" w:rsidRDefault="007D19F2" w:rsidP="00204A0B">
            <w:pPr>
              <w:tabs>
                <w:tab w:val="center" w:pos="702"/>
              </w:tabs>
              <w:jc w:val="center"/>
              <w:rPr>
                <w:sz w:val="18"/>
                <w:szCs w:val="18"/>
              </w:rPr>
            </w:pPr>
            <w:r>
              <w:rPr>
                <w:sz w:val="18"/>
                <w:szCs w:val="18"/>
              </w:rPr>
              <w:t>Current</w:t>
            </w:r>
          </w:p>
        </w:tc>
      </w:tr>
    </w:tbl>
    <w:p w:rsidR="00C27A0A" w:rsidRDefault="00C27A0A" w:rsidP="00C27A0A">
      <w:pPr>
        <w:rPr>
          <w:szCs w:val="22"/>
        </w:rPr>
      </w:pPr>
    </w:p>
    <w:p w:rsidR="00C27A0A" w:rsidRPr="00C27A0A" w:rsidRDefault="00DE64A9" w:rsidP="00545D20">
      <w:pPr>
        <w:pStyle w:val="HeadingTwo"/>
      </w:pPr>
      <w:r>
        <w:t>Purpose</w:t>
      </w:r>
    </w:p>
    <w:p w:rsidR="00443E69" w:rsidRDefault="00443E69" w:rsidP="00443E69">
      <w:pPr>
        <w:pStyle w:val="BlockText"/>
      </w:pPr>
      <w:r w:rsidRPr="00462558">
        <w:t>This Guideline explains the circumstances when the Territory Revenue Office (TRO) will exercise various discretions relating to the eligibility criteria and residence requirements for the first home owner grant (FHOG)</w:t>
      </w:r>
      <w:r>
        <w:t>;</w:t>
      </w:r>
      <w:r w:rsidRPr="00462558">
        <w:t xml:space="preserve"> the stamp duty</w:t>
      </w:r>
      <w:r>
        <w:t xml:space="preserve"> </w:t>
      </w:r>
      <w:r w:rsidR="007D19F2">
        <w:t xml:space="preserve">first home owner </w:t>
      </w:r>
      <w:r w:rsidR="001E3C6A">
        <w:t>discount</w:t>
      </w:r>
      <w:r w:rsidR="007D19F2">
        <w:t xml:space="preserve"> (FHO</w:t>
      </w:r>
      <w:r w:rsidR="001E3C6A">
        <w:t>D</w:t>
      </w:r>
      <w:r w:rsidR="009D0C00">
        <w:t>)</w:t>
      </w:r>
      <w:r w:rsidR="007D19F2">
        <w:t xml:space="preserve">; </w:t>
      </w:r>
      <w:r>
        <w:t>senior, pensioner and carer concession (SPCC);</w:t>
      </w:r>
      <w:r w:rsidRPr="00462558">
        <w:t xml:space="preserve"> and principal place of residence rebate (PPRR)</w:t>
      </w:r>
      <w:r w:rsidR="00AC46E8">
        <w:t xml:space="preserve"> (</w:t>
      </w:r>
      <w:r>
        <w:t>collectively ‘the home incentive schemes’</w:t>
      </w:r>
      <w:r w:rsidR="00AC46E8">
        <w:t>)</w:t>
      </w:r>
      <w:r w:rsidRPr="00462558">
        <w:t>.</w:t>
      </w:r>
    </w:p>
    <w:p w:rsidR="00443E69" w:rsidRPr="00462558" w:rsidRDefault="00443E69" w:rsidP="00443E69">
      <w:pPr>
        <w:pStyle w:val="HeadingTwo"/>
      </w:pPr>
      <w:r w:rsidRPr="00462558">
        <w:t>The home incentive schemes</w:t>
      </w:r>
    </w:p>
    <w:p w:rsidR="00443E69" w:rsidRDefault="00443E69" w:rsidP="00443E69">
      <w:pPr>
        <w:pStyle w:val="BlockText"/>
      </w:pPr>
      <w:r w:rsidRPr="00462558">
        <w:t xml:space="preserve">The </w:t>
      </w:r>
      <w:r w:rsidR="00AC46E8">
        <w:t xml:space="preserve">object of the </w:t>
      </w:r>
      <w:r>
        <w:t xml:space="preserve">home incentive schemes </w:t>
      </w:r>
      <w:r w:rsidR="00AC46E8">
        <w:t xml:space="preserve">is </w:t>
      </w:r>
      <w:r w:rsidRPr="00462558">
        <w:t xml:space="preserve">to encourage home ownership by providing assistance in the form of a grant for the purchase or construction of a home or a reduction of the stamp duty payable on the purchase of land on which there is or will be a home. </w:t>
      </w:r>
    </w:p>
    <w:p w:rsidR="00443E69" w:rsidRDefault="00443E69" w:rsidP="00443E69">
      <w:pPr>
        <w:pStyle w:val="BlockText"/>
      </w:pPr>
      <w:r>
        <w:t>The eligibility criteria of the home incentive schemes are designed to ensure that this assistance is provided to home buyers purchasing or build</w:t>
      </w:r>
      <w:r w:rsidR="00AC46E8">
        <w:t>ing</w:t>
      </w:r>
      <w:r>
        <w:t xml:space="preserve"> their own home rather than to people purchasing or building a residence for purposes other than as their home, such as an investment property. </w:t>
      </w:r>
    </w:p>
    <w:p w:rsidR="00443E69" w:rsidRDefault="00443E69" w:rsidP="00443E69">
      <w:pPr>
        <w:pStyle w:val="BlockText"/>
      </w:pPr>
      <w:r w:rsidRPr="00462558">
        <w:t xml:space="preserve">See Commissioner’s Guideline </w:t>
      </w:r>
      <w:hyperlink r:id="rId8" w:tooltip="Web link to CG-HI-001" w:history="1">
        <w:r w:rsidR="00FC237A">
          <w:rPr>
            <w:rStyle w:val="Hyperlink"/>
          </w:rPr>
          <w:t>CG-HI-</w:t>
        </w:r>
        <w:r w:rsidRPr="00AA5EB3">
          <w:rPr>
            <w:rStyle w:val="Hyperlink"/>
          </w:rPr>
          <w:t>001</w:t>
        </w:r>
      </w:hyperlink>
      <w:r w:rsidRPr="00462558">
        <w:t xml:space="preserve"> and the </w:t>
      </w:r>
      <w:r w:rsidR="00384246">
        <w:t xml:space="preserve">respective home incentive scheme application forms </w:t>
      </w:r>
      <w:r w:rsidRPr="00462558">
        <w:t xml:space="preserve">for more information on the eligibility criteria </w:t>
      </w:r>
      <w:r w:rsidR="00384246">
        <w:t>of</w:t>
      </w:r>
      <w:r w:rsidR="00384246" w:rsidRPr="00462558">
        <w:t xml:space="preserve"> </w:t>
      </w:r>
      <w:r w:rsidRPr="00462558">
        <w:t>the home incentive schemes.</w:t>
      </w:r>
    </w:p>
    <w:p w:rsidR="00443E69" w:rsidRPr="00462558" w:rsidRDefault="00443E69" w:rsidP="00443E69">
      <w:pPr>
        <w:pStyle w:val="HeadingTwo"/>
      </w:pPr>
      <w:r w:rsidRPr="00462558">
        <w:t>The discretions</w:t>
      </w:r>
    </w:p>
    <w:p w:rsidR="00443E69" w:rsidRDefault="00443E69" w:rsidP="00443E69">
      <w:pPr>
        <w:pStyle w:val="BlockText"/>
      </w:pPr>
      <w:r>
        <w:t>T</w:t>
      </w:r>
      <w:r w:rsidRPr="00462558">
        <w:t xml:space="preserve">he eligibility criteria for the home incentive schemes are structured to ensure </w:t>
      </w:r>
      <w:r>
        <w:t>that entitlement is limited to genuine home buyers</w:t>
      </w:r>
      <w:r w:rsidR="00AC46E8">
        <w:t>.</w:t>
      </w:r>
      <w:r>
        <w:t xml:space="preserve"> However, there are </w:t>
      </w:r>
      <w:r w:rsidRPr="00462558">
        <w:t>circumstances where genuine home buyers cannot satisfy some of the</w:t>
      </w:r>
      <w:r>
        <w:t>se</w:t>
      </w:r>
      <w:r w:rsidRPr="00462558">
        <w:t xml:space="preserve"> </w:t>
      </w:r>
      <w:r w:rsidR="00AC46E8">
        <w:t>criteria</w:t>
      </w:r>
      <w:r>
        <w:t xml:space="preserve">. In recognition of this, </w:t>
      </w:r>
      <w:r w:rsidRPr="00462558">
        <w:t xml:space="preserve">the legislation for the home incentive schemes </w:t>
      </w:r>
      <w:r>
        <w:t xml:space="preserve">also </w:t>
      </w:r>
      <w:r w:rsidRPr="00462558">
        <w:t xml:space="preserve">provides the Commissioner of Territory Revenue </w:t>
      </w:r>
      <w:r>
        <w:t xml:space="preserve">with </w:t>
      </w:r>
      <w:r w:rsidRPr="00462558">
        <w:t xml:space="preserve">certain discretions to exempt or vary </w:t>
      </w:r>
      <w:r>
        <w:t>some of the</w:t>
      </w:r>
      <w:r w:rsidRPr="00462558">
        <w:t xml:space="preserve"> eligibility requirements. The</w:t>
      </w:r>
      <w:r>
        <w:t>se</w:t>
      </w:r>
      <w:r w:rsidRPr="00462558">
        <w:t xml:space="preserve"> discretions are administered by TRO on behalf of the Commissioner</w:t>
      </w:r>
      <w:r w:rsidR="002821FB">
        <w:t xml:space="preserve"> and are explained further in this Guideline.</w:t>
      </w:r>
    </w:p>
    <w:p w:rsidR="00443E69" w:rsidRPr="00462558" w:rsidRDefault="008E679A" w:rsidP="00830F1C">
      <w:pPr>
        <w:pStyle w:val="HeadingThree"/>
        <w:keepNext w:val="0"/>
        <w:spacing w:before="0"/>
        <w:rPr>
          <w:rFonts w:cs="Arial"/>
          <w:sz w:val="24"/>
          <w:szCs w:val="24"/>
        </w:rPr>
      </w:pPr>
      <w:r>
        <w:br w:type="page"/>
      </w:r>
      <w:r w:rsidR="00443E69" w:rsidRPr="00462558">
        <w:lastRenderedPageBreak/>
        <w:t>Minimum age of 18 years</w:t>
      </w:r>
    </w:p>
    <w:p w:rsidR="00443E69" w:rsidRPr="00462558" w:rsidRDefault="00443E69" w:rsidP="00EC06DD">
      <w:pPr>
        <w:pStyle w:val="HeadingFour"/>
        <w:keepNext w:val="0"/>
      </w:pPr>
      <w:r w:rsidRPr="00462558">
        <w:t>Purpose of the requirement</w:t>
      </w:r>
    </w:p>
    <w:p w:rsidR="007C3752" w:rsidRDefault="00443E69" w:rsidP="007C3752">
      <w:pPr>
        <w:pStyle w:val="BlockText"/>
      </w:pPr>
      <w:r w:rsidRPr="00462558">
        <w:t>To be eligible for the FHOG</w:t>
      </w:r>
      <w:r w:rsidR="00624E70">
        <w:t xml:space="preserve"> or FHO</w:t>
      </w:r>
      <w:r w:rsidR="001E3C6A">
        <w:t>D</w:t>
      </w:r>
      <w:r w:rsidRPr="00462558">
        <w:t xml:space="preserve">, at least one applicant </w:t>
      </w:r>
      <w:r>
        <w:t>must</w:t>
      </w:r>
      <w:r w:rsidRPr="00462558">
        <w:t xml:space="preserve"> be 18 years of age</w:t>
      </w:r>
      <w:r>
        <w:t xml:space="preserve"> or more</w:t>
      </w:r>
      <w:r w:rsidRPr="00462558">
        <w:t xml:space="preserve"> at the ‘relevant time’.</w:t>
      </w:r>
      <w:r w:rsidRPr="00462558">
        <w:rPr>
          <w:vertAlign w:val="superscript"/>
        </w:rPr>
        <w:footnoteReference w:id="1"/>
      </w:r>
      <w:r w:rsidR="007C3752">
        <w:t xml:space="preserve"> The relevant time is:</w:t>
      </w:r>
    </w:p>
    <w:p w:rsidR="007C3752" w:rsidRDefault="007C3752" w:rsidP="007C3752">
      <w:pPr>
        <w:pStyle w:val="BlockText"/>
        <w:numPr>
          <w:ilvl w:val="1"/>
          <w:numId w:val="3"/>
        </w:numPr>
      </w:pPr>
      <w:r>
        <w:t>t</w:t>
      </w:r>
      <w:r w:rsidR="00443E69">
        <w:t xml:space="preserve">he date when the </w:t>
      </w:r>
      <w:r w:rsidR="00443E69" w:rsidRPr="00462558">
        <w:t xml:space="preserve">contract </w:t>
      </w:r>
      <w:r w:rsidR="00443E69">
        <w:t xml:space="preserve">to </w:t>
      </w:r>
      <w:r w:rsidR="00443E69" w:rsidRPr="00462558">
        <w:t xml:space="preserve">purchase or </w:t>
      </w:r>
      <w:r w:rsidR="00443E69">
        <w:t xml:space="preserve">build </w:t>
      </w:r>
      <w:r w:rsidR="00443E69" w:rsidRPr="00462558">
        <w:t>the home is executed</w:t>
      </w:r>
      <w:r w:rsidR="00443E69">
        <w:t>; or</w:t>
      </w:r>
    </w:p>
    <w:p w:rsidR="00443E69" w:rsidRDefault="00443E69" w:rsidP="007C3752">
      <w:pPr>
        <w:pStyle w:val="BlockText"/>
        <w:numPr>
          <w:ilvl w:val="1"/>
          <w:numId w:val="3"/>
        </w:numPr>
      </w:pPr>
      <w:r w:rsidRPr="00462558">
        <w:t xml:space="preserve">for an owner builder, the date when laying the foundations </w:t>
      </w:r>
      <w:r>
        <w:t xml:space="preserve">for </w:t>
      </w:r>
      <w:r w:rsidRPr="00462558">
        <w:t>the home commences or another date the Commissioner considers appropriate in the cir</w:t>
      </w:r>
      <w:r>
        <w:t>cumstances of the case</w:t>
      </w:r>
      <w:r w:rsidR="007C3752">
        <w:t>.</w:t>
      </w:r>
      <w:r w:rsidRPr="00462558">
        <w:rPr>
          <w:vertAlign w:val="superscript"/>
        </w:rPr>
        <w:footnoteReference w:id="2"/>
      </w:r>
    </w:p>
    <w:p w:rsidR="00443E69" w:rsidRDefault="00443E69" w:rsidP="00443E69">
      <w:pPr>
        <w:pStyle w:val="BlockText"/>
      </w:pPr>
      <w:r w:rsidRPr="00462558">
        <w:t xml:space="preserve">The purpose of this criterion is to prevent ineligible persons from taking advantage of the FHOG </w:t>
      </w:r>
      <w:r w:rsidR="00624E70">
        <w:t>or FHO</w:t>
      </w:r>
      <w:r w:rsidR="001E3C6A">
        <w:t>D</w:t>
      </w:r>
      <w:r w:rsidR="00624E70">
        <w:t xml:space="preserve"> </w:t>
      </w:r>
      <w:r w:rsidRPr="00462558">
        <w:t xml:space="preserve">by </w:t>
      </w:r>
      <w:r w:rsidR="00187513">
        <w:t xml:space="preserve">constructing or </w:t>
      </w:r>
      <w:r w:rsidRPr="00462558">
        <w:t xml:space="preserve">purchasing the </w:t>
      </w:r>
      <w:r w:rsidR="0034004A">
        <w:t>home</w:t>
      </w:r>
      <w:r w:rsidRPr="00462558">
        <w:t xml:space="preserve"> in the name of a child who has no intention or resources to </w:t>
      </w:r>
      <w:r w:rsidR="00187513">
        <w:t>do so</w:t>
      </w:r>
      <w:r w:rsidRPr="00462558">
        <w:t>. However, there are circumstances where persons under the age of 18</w:t>
      </w:r>
      <w:r w:rsidR="0034004A">
        <w:t> </w:t>
      </w:r>
      <w:r w:rsidR="00187513">
        <w:t xml:space="preserve">years </w:t>
      </w:r>
      <w:r w:rsidRPr="00462558">
        <w:t>are genuinely purchasing or building a home for themselves</w:t>
      </w:r>
      <w:r w:rsidR="002234E8">
        <w:t>. T</w:t>
      </w:r>
      <w:r w:rsidRPr="00462558">
        <w:t>his is acknowledged in the legislation by the provision of a</w:t>
      </w:r>
      <w:r w:rsidR="002234E8">
        <w:t xml:space="preserve"> </w:t>
      </w:r>
      <w:r w:rsidRPr="00462558">
        <w:t>discretion to exempt an applicant from this requirement.</w:t>
      </w:r>
      <w:r w:rsidRPr="00462558">
        <w:rPr>
          <w:vertAlign w:val="superscript"/>
        </w:rPr>
        <w:footnoteReference w:id="3"/>
      </w:r>
    </w:p>
    <w:p w:rsidR="00443E69" w:rsidRDefault="00443E69" w:rsidP="00443E69">
      <w:pPr>
        <w:pStyle w:val="BlockText"/>
      </w:pPr>
      <w:r w:rsidRPr="00462558">
        <w:t xml:space="preserve">The discretion will generally be exercised where the applicants demonstrate that they are genuinely purchasing a residence to use as a home, and it is the applicants, rather than an ineligible person, who will receive the benefit of the </w:t>
      </w:r>
      <w:r w:rsidR="00187513">
        <w:t>FHOG</w:t>
      </w:r>
      <w:r w:rsidR="00624E70">
        <w:t xml:space="preserve"> or FHO</w:t>
      </w:r>
      <w:r w:rsidR="001E3C6A">
        <w:t>D</w:t>
      </w:r>
      <w:r w:rsidRPr="00462558">
        <w:t>.</w:t>
      </w:r>
    </w:p>
    <w:p w:rsidR="00443E69" w:rsidRPr="00462558" w:rsidRDefault="00443E69" w:rsidP="00443E69">
      <w:pPr>
        <w:pStyle w:val="BlockText"/>
      </w:pPr>
      <w:r w:rsidRPr="00462558">
        <w:t>Factors that TRO will consider in determining whether to exempt an applicant include:</w:t>
      </w:r>
    </w:p>
    <w:p w:rsidR="00443E69" w:rsidRPr="00462558" w:rsidRDefault="00443E69" w:rsidP="00443E69">
      <w:pPr>
        <w:pStyle w:val="BlockText"/>
        <w:numPr>
          <w:ilvl w:val="1"/>
          <w:numId w:val="3"/>
        </w:numPr>
      </w:pPr>
      <w:r w:rsidRPr="00462558">
        <w:t>the age of the applicant because</w:t>
      </w:r>
      <w:r w:rsidR="00187513">
        <w:t>,</w:t>
      </w:r>
      <w:r w:rsidRPr="00462558">
        <w:t xml:space="preserve"> subject to other factors, the younger the applicant the less likely that they have the resources or the intention to purchase or construct the home;</w:t>
      </w:r>
    </w:p>
    <w:p w:rsidR="00443E69" w:rsidRPr="00462558" w:rsidRDefault="00443E69" w:rsidP="00443E69">
      <w:pPr>
        <w:pStyle w:val="BlockText"/>
        <w:numPr>
          <w:ilvl w:val="1"/>
          <w:numId w:val="3"/>
        </w:numPr>
      </w:pPr>
      <w:r w:rsidRPr="00462558">
        <w:t>whether or not the applicant is employed or otherwise has the financial capacity to fund the purchase or construction of the home;</w:t>
      </w:r>
    </w:p>
    <w:p w:rsidR="00443E69" w:rsidRPr="00462558" w:rsidRDefault="00443E69" w:rsidP="00443E69">
      <w:pPr>
        <w:pStyle w:val="BlockText"/>
        <w:numPr>
          <w:ilvl w:val="1"/>
          <w:numId w:val="3"/>
        </w:numPr>
      </w:pPr>
      <w:r w:rsidRPr="00462558">
        <w:t xml:space="preserve">the source of funds used to </w:t>
      </w:r>
      <w:r w:rsidR="0034004A">
        <w:t xml:space="preserve">construct or </w:t>
      </w:r>
      <w:r w:rsidRPr="00462558">
        <w:t xml:space="preserve">purchase the </w:t>
      </w:r>
      <w:r w:rsidR="0034004A">
        <w:t>home</w:t>
      </w:r>
      <w:r w:rsidRPr="00462558">
        <w:t>, including the amount contributed by the applicant; and</w:t>
      </w:r>
    </w:p>
    <w:p w:rsidR="00443E69" w:rsidRPr="00462558" w:rsidRDefault="00443E69" w:rsidP="00443E69">
      <w:pPr>
        <w:pStyle w:val="BlockText"/>
        <w:numPr>
          <w:ilvl w:val="1"/>
          <w:numId w:val="3"/>
        </w:numPr>
      </w:pPr>
      <w:r w:rsidRPr="00462558">
        <w:t xml:space="preserve">where there are other person(s) who will occupy the home, their relationship to the applicant, their own eligibility for the </w:t>
      </w:r>
      <w:r w:rsidR="0034004A">
        <w:t>FHOG</w:t>
      </w:r>
      <w:r w:rsidR="00624E70">
        <w:t xml:space="preserve"> or FHO</w:t>
      </w:r>
      <w:r w:rsidR="001E3C6A">
        <w:t>D</w:t>
      </w:r>
      <w:r w:rsidR="0034004A">
        <w:t xml:space="preserve"> </w:t>
      </w:r>
      <w:r w:rsidRPr="00462558">
        <w:t xml:space="preserve">and any contributions they make to the purchase price or construction cost of the home including the deposit, ongoing mortgage payments, and the provision of security or similar contributions. </w:t>
      </w:r>
    </w:p>
    <w:p w:rsidR="00443E69" w:rsidRPr="00462558" w:rsidRDefault="00443E69" w:rsidP="00443E69">
      <w:pPr>
        <w:pStyle w:val="BlockText"/>
      </w:pPr>
      <w:r w:rsidRPr="00462558">
        <w:t>Generally, unless there are special reasons to suggest otherwise, the discretion will be exercised where an applicant will tur</w:t>
      </w:r>
      <w:r w:rsidR="00867590">
        <w:t xml:space="preserve">n 18 years of age within the 12 </w:t>
      </w:r>
      <w:r w:rsidRPr="00462558">
        <w:t>mo</w:t>
      </w:r>
      <w:r w:rsidR="00867590">
        <w:t xml:space="preserve">nth </w:t>
      </w:r>
      <w:r w:rsidR="0034004A">
        <w:t>residence</w:t>
      </w:r>
      <w:r w:rsidR="00867590">
        <w:t xml:space="preserve"> period (see the next section</w:t>
      </w:r>
      <w:r w:rsidRPr="00462558">
        <w:t xml:space="preserve"> for more details on the </w:t>
      </w:r>
      <w:r w:rsidR="0034004A">
        <w:t>residence</w:t>
      </w:r>
      <w:r w:rsidRPr="00462558">
        <w:t xml:space="preserve"> requirements).  </w:t>
      </w:r>
    </w:p>
    <w:p w:rsidR="00443E69" w:rsidRPr="002234E8" w:rsidRDefault="002234E8" w:rsidP="002234E8">
      <w:pPr>
        <w:pStyle w:val="BlockText"/>
        <w:numPr>
          <w:ilvl w:val="0"/>
          <w:numId w:val="0"/>
        </w:numPr>
        <w:rPr>
          <w:rFonts w:cs="Times New Roman"/>
          <w:bCs/>
          <w:i/>
          <w:iCs/>
          <w:u w:val="single"/>
        </w:rPr>
      </w:pPr>
      <w:r w:rsidRPr="002234E8">
        <w:rPr>
          <w:rFonts w:cs="Times New Roman"/>
          <w:bCs/>
          <w:i/>
          <w:iCs/>
          <w:u w:val="single"/>
        </w:rPr>
        <w:t>E</w:t>
      </w:r>
      <w:r w:rsidR="00443E69" w:rsidRPr="002234E8">
        <w:rPr>
          <w:rFonts w:cs="Times New Roman"/>
          <w:bCs/>
          <w:i/>
          <w:iCs/>
          <w:u w:val="single"/>
        </w:rPr>
        <w:t xml:space="preserve">xamples where TRO would generally exempt an applicant. </w:t>
      </w:r>
    </w:p>
    <w:p w:rsidR="00EC06DD" w:rsidRDefault="00443E69" w:rsidP="00867590">
      <w:pPr>
        <w:pStyle w:val="Exampletext"/>
      </w:pPr>
      <w:r w:rsidRPr="00462558">
        <w:t xml:space="preserve">Applicant couples who are both </w:t>
      </w:r>
      <w:r>
        <w:t xml:space="preserve">under </w:t>
      </w:r>
      <w:r w:rsidRPr="00462558">
        <w:t xml:space="preserve">18 </w:t>
      </w:r>
      <w:r>
        <w:t xml:space="preserve">years of age </w:t>
      </w:r>
      <w:r w:rsidRPr="00462558">
        <w:t>who buy a home, both work, have saved sufficient monies for a deposit for the home and have sufficient combined income to service the mortgage.</w:t>
      </w:r>
    </w:p>
    <w:p w:rsidR="00EC06DD" w:rsidRDefault="00EC06DD" w:rsidP="00EC06DD"/>
    <w:p w:rsidR="00A02B79" w:rsidRDefault="00A02B79" w:rsidP="00867590">
      <w:pPr>
        <w:pStyle w:val="Exampletext"/>
        <w:sectPr w:rsidR="00A02B79" w:rsidSect="00982B03">
          <w:headerReference w:type="even" r:id="rId9"/>
          <w:headerReference w:type="default" r:id="rId10"/>
          <w:footerReference w:type="default" r:id="rId11"/>
          <w:headerReference w:type="first" r:id="rId12"/>
          <w:footerReference w:type="first" r:id="rId13"/>
          <w:type w:val="continuous"/>
          <w:pgSz w:w="11906" w:h="16838" w:code="9"/>
          <w:pgMar w:top="851" w:right="1134" w:bottom="567" w:left="1134" w:header="851" w:footer="567" w:gutter="0"/>
          <w:cols w:space="708"/>
          <w:titlePg/>
          <w:docGrid w:linePitch="360"/>
        </w:sectPr>
      </w:pPr>
    </w:p>
    <w:p w:rsidR="00A10074" w:rsidRDefault="00443E69" w:rsidP="00867590">
      <w:pPr>
        <w:pStyle w:val="Exampletext"/>
      </w:pPr>
      <w:r w:rsidRPr="00462558">
        <w:lastRenderedPageBreak/>
        <w:t xml:space="preserve">An applicant aged under 18 </w:t>
      </w:r>
      <w:r w:rsidR="00AC46E8">
        <w:t xml:space="preserve">years of age </w:t>
      </w:r>
      <w:r w:rsidRPr="00462558">
        <w:t>whose parents contribute to the deposit for a home loan</w:t>
      </w:r>
      <w:r w:rsidR="00A10074">
        <w:t xml:space="preserve"> where:</w:t>
      </w:r>
    </w:p>
    <w:p w:rsidR="00A10074" w:rsidRDefault="00443E69" w:rsidP="00A02B79">
      <w:pPr>
        <w:pStyle w:val="Exampletext"/>
        <w:numPr>
          <w:ilvl w:val="0"/>
          <w:numId w:val="27"/>
        </w:numPr>
        <w:tabs>
          <w:tab w:val="clear" w:pos="720"/>
          <w:tab w:val="num" w:pos="360"/>
        </w:tabs>
        <w:spacing w:before="60" w:after="60"/>
        <w:ind w:left="360"/>
      </w:pPr>
      <w:r w:rsidRPr="00462558">
        <w:t>the applicant is employed</w:t>
      </w:r>
      <w:r w:rsidR="00147CCF">
        <w:t>;</w:t>
      </w:r>
      <w:r w:rsidRPr="00462558">
        <w:t xml:space="preserve"> </w:t>
      </w:r>
    </w:p>
    <w:p w:rsidR="00A10074" w:rsidRDefault="00443E69" w:rsidP="00A02B79">
      <w:pPr>
        <w:pStyle w:val="Exampletext"/>
        <w:numPr>
          <w:ilvl w:val="0"/>
          <w:numId w:val="27"/>
        </w:numPr>
        <w:tabs>
          <w:tab w:val="clear" w:pos="720"/>
          <w:tab w:val="num" w:pos="360"/>
        </w:tabs>
        <w:spacing w:before="60" w:after="60"/>
        <w:ind w:left="360"/>
      </w:pPr>
      <w:r w:rsidRPr="00462558">
        <w:t xml:space="preserve">the loan is </w:t>
      </w:r>
      <w:r w:rsidR="00A10074">
        <w:t xml:space="preserve">solely </w:t>
      </w:r>
      <w:r w:rsidR="00147CCF">
        <w:t>in the applicant’s name;</w:t>
      </w:r>
      <w:r w:rsidRPr="00462558">
        <w:t xml:space="preserve"> </w:t>
      </w:r>
    </w:p>
    <w:p w:rsidR="00A10074" w:rsidRDefault="00443E69" w:rsidP="00A02B79">
      <w:pPr>
        <w:pStyle w:val="Exampletext"/>
        <w:numPr>
          <w:ilvl w:val="0"/>
          <w:numId w:val="27"/>
        </w:numPr>
        <w:tabs>
          <w:tab w:val="clear" w:pos="720"/>
          <w:tab w:val="num" w:pos="360"/>
        </w:tabs>
        <w:spacing w:before="60" w:after="60"/>
        <w:ind w:left="360"/>
      </w:pPr>
      <w:r w:rsidRPr="00462558">
        <w:t>the applicant is solely responsible for the mortgage repayments</w:t>
      </w:r>
      <w:r w:rsidR="00A10074">
        <w:t xml:space="preserve">; </w:t>
      </w:r>
    </w:p>
    <w:p w:rsidR="00A10074" w:rsidRDefault="00443E69" w:rsidP="00A02B79">
      <w:pPr>
        <w:pStyle w:val="Exampletext"/>
        <w:numPr>
          <w:ilvl w:val="0"/>
          <w:numId w:val="27"/>
        </w:numPr>
        <w:tabs>
          <w:tab w:val="clear" w:pos="720"/>
          <w:tab w:val="num" w:pos="360"/>
        </w:tabs>
        <w:spacing w:before="60" w:after="60"/>
        <w:ind w:left="360"/>
      </w:pPr>
      <w:r w:rsidRPr="00462558">
        <w:t>the applicant’s parents have no title to or interest in the home</w:t>
      </w:r>
      <w:r w:rsidR="00A10074">
        <w:t xml:space="preserve"> and </w:t>
      </w:r>
      <w:r w:rsidRPr="00462558">
        <w:t xml:space="preserve">live in a different </w:t>
      </w:r>
      <w:r>
        <w:t>home</w:t>
      </w:r>
      <w:r w:rsidRPr="00462558">
        <w:t xml:space="preserve"> to the applicant</w:t>
      </w:r>
      <w:r w:rsidR="00A10074">
        <w:t>;</w:t>
      </w:r>
      <w:r w:rsidRPr="00462558">
        <w:t xml:space="preserve"> and </w:t>
      </w:r>
    </w:p>
    <w:p w:rsidR="00443E69" w:rsidRDefault="00443E69" w:rsidP="00A02B79">
      <w:pPr>
        <w:pStyle w:val="Exampletext"/>
        <w:numPr>
          <w:ilvl w:val="0"/>
          <w:numId w:val="27"/>
        </w:numPr>
        <w:tabs>
          <w:tab w:val="clear" w:pos="720"/>
          <w:tab w:val="num" w:pos="360"/>
        </w:tabs>
        <w:spacing w:before="60" w:after="60"/>
        <w:ind w:left="360"/>
      </w:pPr>
      <w:r w:rsidRPr="00462558">
        <w:t>suitable confirmation is provided that indicates the only intention of the parents in assisting with the deposit is to aid the applicant in becoming independent.</w:t>
      </w:r>
    </w:p>
    <w:p w:rsidR="00982B03" w:rsidRDefault="00982B03" w:rsidP="00867590">
      <w:pPr>
        <w:pStyle w:val="Exampletext"/>
        <w:sectPr w:rsidR="00982B03" w:rsidSect="00A02B79">
          <w:headerReference w:type="first" r:id="rId14"/>
          <w:pgSz w:w="11906" w:h="16838" w:code="9"/>
          <w:pgMar w:top="851" w:right="1134" w:bottom="567" w:left="1134" w:header="851" w:footer="567" w:gutter="0"/>
          <w:cols w:space="708"/>
          <w:titlePg/>
          <w:docGrid w:linePitch="360"/>
        </w:sectPr>
      </w:pPr>
    </w:p>
    <w:p w:rsidR="008E679A" w:rsidRPr="008E679A" w:rsidRDefault="008E679A" w:rsidP="008E679A">
      <w:pPr>
        <w:pStyle w:val="BlockText"/>
        <w:numPr>
          <w:ilvl w:val="0"/>
          <w:numId w:val="0"/>
        </w:numPr>
        <w:spacing w:after="0"/>
        <w:rPr>
          <w:sz w:val="20"/>
        </w:rPr>
      </w:pPr>
      <w:r w:rsidRPr="00462558">
        <w:lastRenderedPageBreak/>
        <w:t xml:space="preserve"> </w:t>
      </w:r>
    </w:p>
    <w:p w:rsidR="00982B03" w:rsidRDefault="00443E69" w:rsidP="00982B03">
      <w:pPr>
        <w:pStyle w:val="Exampletext"/>
        <w:sectPr w:rsidR="00982B03" w:rsidSect="00982B03">
          <w:type w:val="continuous"/>
          <w:pgSz w:w="11906" w:h="16838" w:code="9"/>
          <w:pgMar w:top="851" w:right="1134" w:bottom="567" w:left="1134" w:header="851" w:footer="567" w:gutter="0"/>
          <w:cols w:space="708"/>
          <w:titlePg/>
          <w:docGrid w:linePitch="360"/>
        </w:sectPr>
      </w:pPr>
      <w:r w:rsidRPr="00462558">
        <w:t xml:space="preserve">An applicant who is aged </w:t>
      </w:r>
      <w:r>
        <w:t>under</w:t>
      </w:r>
      <w:r w:rsidRPr="00462558">
        <w:t xml:space="preserve"> 18 years of age and was severely disabled in a</w:t>
      </w:r>
      <w:r>
        <w:t>n</w:t>
      </w:r>
      <w:r w:rsidRPr="00462558">
        <w:t xml:space="preserve"> accident and whose trustee has used a compensation payment to purchase a home that is modified to suit th</w:t>
      </w:r>
      <w:r w:rsidRPr="00867590">
        <w:t>e</w:t>
      </w:r>
      <w:r w:rsidRPr="00462558">
        <w:t xml:space="preserve"> applicant’s needs and the parents are to reside with the applicant to assist in providing necessary care.</w:t>
      </w:r>
    </w:p>
    <w:p w:rsidR="00443E69" w:rsidRPr="00147CCF" w:rsidRDefault="00443E69" w:rsidP="00982B03">
      <w:pPr>
        <w:pStyle w:val="BlockText"/>
      </w:pPr>
      <w:r w:rsidRPr="00147CCF">
        <w:lastRenderedPageBreak/>
        <w:t>Special rules apply to the guardians of persons under a legal disability that ensure the guardian is not considered to be the applicant for the purposes of the FHOG.</w:t>
      </w:r>
      <w:r w:rsidRPr="00147CCF">
        <w:rPr>
          <w:vertAlign w:val="superscript"/>
        </w:rPr>
        <w:footnoteReference w:id="4"/>
      </w:r>
      <w:r w:rsidRPr="00147CCF">
        <w:t xml:space="preserve"> For more information on this please contact TRO directly (see the last page of this Guideline for contact details).</w:t>
      </w:r>
    </w:p>
    <w:p w:rsidR="00443E69" w:rsidRPr="002234E8" w:rsidRDefault="002234E8" w:rsidP="002234E8">
      <w:pPr>
        <w:pStyle w:val="BlockText"/>
        <w:numPr>
          <w:ilvl w:val="0"/>
          <w:numId w:val="0"/>
        </w:numPr>
        <w:rPr>
          <w:rFonts w:cs="Times New Roman"/>
          <w:bCs/>
          <w:i/>
          <w:iCs/>
          <w:u w:val="single"/>
        </w:rPr>
      </w:pPr>
      <w:r w:rsidRPr="002234E8">
        <w:rPr>
          <w:rFonts w:cs="Times New Roman"/>
          <w:bCs/>
          <w:i/>
          <w:iCs/>
          <w:u w:val="single"/>
        </w:rPr>
        <w:t>Example</w:t>
      </w:r>
      <w:r w:rsidR="00443E69" w:rsidRPr="002234E8">
        <w:rPr>
          <w:rFonts w:cs="Times New Roman"/>
          <w:bCs/>
          <w:i/>
          <w:iCs/>
          <w:u w:val="single"/>
        </w:rPr>
        <w:t xml:space="preserve"> where TRO would not exempt an applicant. </w:t>
      </w:r>
    </w:p>
    <w:p w:rsidR="00443E69" w:rsidRPr="00443E69" w:rsidRDefault="00443E69" w:rsidP="00443E69">
      <w:pPr>
        <w:pBdr>
          <w:top w:val="single" w:sz="4" w:space="1" w:color="auto"/>
          <w:left w:val="single" w:sz="4" w:space="4" w:color="auto"/>
          <w:bottom w:val="single" w:sz="4" w:space="1" w:color="auto"/>
          <w:right w:val="single" w:sz="4" w:space="4" w:color="auto"/>
        </w:pBdr>
        <w:shd w:val="clear" w:color="auto" w:fill="F3F3F3"/>
        <w:spacing w:before="240" w:after="240"/>
        <w:jc w:val="both"/>
        <w:rPr>
          <w:szCs w:val="22"/>
        </w:rPr>
      </w:pPr>
      <w:r w:rsidRPr="00443E69">
        <w:rPr>
          <w:szCs w:val="22"/>
        </w:rPr>
        <w:t xml:space="preserve">The applicant is a child (for example, five years old) and lives with his parents in their own home. </w:t>
      </w:r>
      <w:r w:rsidRPr="002234E8">
        <w:rPr>
          <w:szCs w:val="22"/>
        </w:rPr>
        <w:t>His</w:t>
      </w:r>
      <w:r w:rsidRPr="00443E69">
        <w:rPr>
          <w:szCs w:val="22"/>
        </w:rPr>
        <w:t xml:space="preserve"> parents decide to sell their existing home and purchase a new home in the applicant’s name using a deposit provided by them, who also service the mortgage repayments. The applicant and his parents live in the new home and the parents no longer own another home. </w:t>
      </w:r>
    </w:p>
    <w:p w:rsidR="00443E69" w:rsidRDefault="00443E69" w:rsidP="00443E69">
      <w:pPr>
        <w:pStyle w:val="HeadingThree"/>
      </w:pPr>
      <w:r>
        <w:t>Right to take possession of home or land within 12 months of purchase</w:t>
      </w:r>
    </w:p>
    <w:p w:rsidR="00443E69" w:rsidRDefault="00443E69" w:rsidP="00443E69">
      <w:pPr>
        <w:pStyle w:val="BlockText"/>
      </w:pPr>
      <w:r>
        <w:t>It is a requirement of the home incentive schemes that the purchaser must become entitled to take possession of the home or land on which a home is to be built within 12 months after the purchase was completed.</w:t>
      </w:r>
    </w:p>
    <w:p w:rsidR="00443E69" w:rsidRDefault="00443E69" w:rsidP="00443E69">
      <w:pPr>
        <w:pStyle w:val="BlockText"/>
      </w:pPr>
      <w:r>
        <w:t xml:space="preserve">This reflects the intention of the schemes to assist persons who are genuinely purchasing a property for their own occupation, not for other purposes such as </w:t>
      </w:r>
      <w:r w:rsidR="0034004A">
        <w:t xml:space="preserve">for rental or other </w:t>
      </w:r>
      <w:r>
        <w:t>investment purposes.</w:t>
      </w:r>
    </w:p>
    <w:p w:rsidR="00443E69" w:rsidRDefault="00443E69" w:rsidP="00443E69">
      <w:pPr>
        <w:pStyle w:val="BlockText"/>
      </w:pPr>
      <w:r>
        <w:t xml:space="preserve">Generally, an owner gives up the right to use and possession of a property when they </w:t>
      </w:r>
      <w:r w:rsidR="00A10074">
        <w:t xml:space="preserve">grant </w:t>
      </w:r>
      <w:r>
        <w:t>a lease over the property to another. They do not regain the use or possession of the property until the lease expires or it is terminated.</w:t>
      </w:r>
    </w:p>
    <w:p w:rsidR="00443E69" w:rsidRDefault="00443E69" w:rsidP="00443E69">
      <w:pPr>
        <w:pStyle w:val="BlockText"/>
      </w:pPr>
      <w:r>
        <w:t xml:space="preserve">The 12 month period reflects a reasonable period for a person who is genuinely purchasing a home to take possession of the home for their own occupation, recognising that some properties may be purchased with short term tenancies in place that prevent the purchaser from taking immediate occupation. </w:t>
      </w:r>
    </w:p>
    <w:p w:rsidR="00443E69" w:rsidRDefault="00443E69" w:rsidP="00443E69">
      <w:pPr>
        <w:pStyle w:val="BlockText"/>
      </w:pPr>
      <w:r w:rsidRPr="00462558">
        <w:t xml:space="preserve">However, there </w:t>
      </w:r>
      <w:r>
        <w:t>may be limited</w:t>
      </w:r>
      <w:r w:rsidRPr="00462558">
        <w:t xml:space="preserve"> circumstances </w:t>
      </w:r>
      <w:r>
        <w:t>where a genuine home buyer does not become entitled to possession within the required 12 month period. T</w:t>
      </w:r>
      <w:r w:rsidRPr="00462558">
        <w:t xml:space="preserve">his is acknowledged in the legislation by </w:t>
      </w:r>
      <w:r>
        <w:t>providing the Commissioner with a</w:t>
      </w:r>
      <w:r w:rsidRPr="00462558">
        <w:t xml:space="preserve"> discretion to </w:t>
      </w:r>
      <w:r>
        <w:t>extend the period in which a person must become entitled to possession.</w:t>
      </w:r>
      <w:r>
        <w:rPr>
          <w:rStyle w:val="FootnoteReference"/>
          <w:sz w:val="24"/>
          <w:szCs w:val="24"/>
        </w:rPr>
        <w:footnoteReference w:id="5"/>
      </w:r>
    </w:p>
    <w:p w:rsidR="00443E69" w:rsidRDefault="00443E69" w:rsidP="00443E69">
      <w:pPr>
        <w:pStyle w:val="BlockText"/>
      </w:pPr>
      <w:r>
        <w:t>This</w:t>
      </w:r>
      <w:r w:rsidRPr="00462558">
        <w:t xml:space="preserve"> discretion will </w:t>
      </w:r>
      <w:r>
        <w:t xml:space="preserve">only be exercised in limited circumstances </w:t>
      </w:r>
      <w:r w:rsidRPr="00462558">
        <w:t xml:space="preserve">where the </w:t>
      </w:r>
      <w:r>
        <w:t xml:space="preserve">applicants demonstrate they did not obtain possession because of circumstances outside of their control which arose after the relevant time. For example, the discretion will not be exercised </w:t>
      </w:r>
      <w:r>
        <w:lastRenderedPageBreak/>
        <w:t xml:space="preserve">where a person makes a choice to purchase a home the subject of an existing long term lease. </w:t>
      </w:r>
    </w:p>
    <w:p w:rsidR="00443E69" w:rsidRPr="00867590" w:rsidRDefault="00443E69" w:rsidP="00443E69">
      <w:pPr>
        <w:pStyle w:val="BlockText"/>
        <w:rPr>
          <w:szCs w:val="22"/>
        </w:rPr>
      </w:pPr>
      <w:r w:rsidRPr="00443E69">
        <w:t xml:space="preserve">For further information on the implications of purchasing a home subject to an existing lease, refer to Commissioner’s Guideline </w:t>
      </w:r>
      <w:hyperlink r:id="rId15" w:tooltip="Web link to CG-HI-010" w:history="1">
        <w:r w:rsidRPr="00AA5EB3">
          <w:rPr>
            <w:rStyle w:val="Hyperlink"/>
          </w:rPr>
          <w:t>CG-HI-010</w:t>
        </w:r>
      </w:hyperlink>
      <w:r w:rsidRPr="00443E69">
        <w:t xml:space="preserve">: </w:t>
      </w:r>
      <w:r w:rsidRPr="00867590">
        <w:rPr>
          <w:i/>
          <w:szCs w:val="22"/>
        </w:rPr>
        <w:t xml:space="preserve">Purchasing a home subject to an existing lease. </w:t>
      </w:r>
    </w:p>
    <w:p w:rsidR="00443E69" w:rsidRPr="00462558" w:rsidRDefault="00443E69" w:rsidP="00443E69">
      <w:pPr>
        <w:pStyle w:val="HeadingThree"/>
        <w:rPr>
          <w:rFonts w:cs="Arial"/>
          <w:sz w:val="24"/>
          <w:szCs w:val="24"/>
        </w:rPr>
      </w:pPr>
      <w:r>
        <w:t>R</w:t>
      </w:r>
      <w:r w:rsidRPr="00462558">
        <w:t>esidence requirement</w:t>
      </w:r>
      <w:r>
        <w:t>s/Occupancy requirements</w:t>
      </w:r>
      <w:r w:rsidRPr="00462558">
        <w:t xml:space="preserve"> </w:t>
      </w:r>
    </w:p>
    <w:p w:rsidR="00443E69" w:rsidRPr="00D004FA" w:rsidRDefault="00443E69" w:rsidP="00443E69">
      <w:pPr>
        <w:pStyle w:val="BlockText"/>
      </w:pPr>
      <w:r w:rsidRPr="00D004FA">
        <w:t>A central requirement of the home incentive schemes is that applicants must occupy the home as their principal place of residence for a continuous period of at least six months commencing:</w:t>
      </w:r>
    </w:p>
    <w:p w:rsidR="00443E69" w:rsidRPr="00D004FA" w:rsidRDefault="00443E69" w:rsidP="00443E69">
      <w:pPr>
        <w:pStyle w:val="BlockText"/>
        <w:numPr>
          <w:ilvl w:val="1"/>
          <w:numId w:val="3"/>
        </w:numPr>
        <w:rPr>
          <w:u w:val="single"/>
        </w:rPr>
      </w:pPr>
      <w:r w:rsidRPr="002F21F1">
        <w:t xml:space="preserve">in the case of a purchase of a home (including off-the-plan), within 12 months after </w:t>
      </w:r>
      <w:r>
        <w:t xml:space="preserve">becoming entitled to </w:t>
      </w:r>
      <w:r w:rsidRPr="002F21F1">
        <w:t>possession of the home</w:t>
      </w:r>
      <w:r>
        <w:t>,</w:t>
      </w:r>
      <w:r w:rsidRPr="002F21F1">
        <w:t xml:space="preserve"> which must occur within 12 months after the purchase was settled; and</w:t>
      </w:r>
    </w:p>
    <w:p w:rsidR="00443E69" w:rsidRPr="00D004FA" w:rsidRDefault="00443E69" w:rsidP="00443E69">
      <w:pPr>
        <w:pStyle w:val="BlockText"/>
        <w:numPr>
          <w:ilvl w:val="1"/>
          <w:numId w:val="3"/>
        </w:numPr>
      </w:pPr>
      <w:r w:rsidRPr="00D004FA">
        <w:t xml:space="preserve">in the case of </w:t>
      </w:r>
      <w:r w:rsidRPr="00811726">
        <w:t>building a home:</w:t>
      </w:r>
    </w:p>
    <w:p w:rsidR="00443E69" w:rsidRPr="00D004FA" w:rsidRDefault="00443E69" w:rsidP="00443E69">
      <w:pPr>
        <w:pStyle w:val="BlockText"/>
        <w:numPr>
          <w:ilvl w:val="2"/>
          <w:numId w:val="3"/>
        </w:numPr>
        <w:rPr>
          <w:u w:val="single"/>
        </w:rPr>
      </w:pPr>
      <w:r w:rsidRPr="002F21F1">
        <w:t>for the FHOG, within 12 months after the home is completed and is ready for occupation</w:t>
      </w:r>
      <w:r w:rsidRPr="00811726">
        <w:t xml:space="preserve">; and </w:t>
      </w:r>
    </w:p>
    <w:p w:rsidR="00443E69" w:rsidRPr="002F21F1" w:rsidRDefault="00443E69" w:rsidP="00443E69">
      <w:pPr>
        <w:pStyle w:val="BlockText"/>
        <w:numPr>
          <w:ilvl w:val="2"/>
          <w:numId w:val="3"/>
        </w:numPr>
      </w:pPr>
      <w:r w:rsidRPr="002F21F1">
        <w:t>for the SPCC and PPRR, the earlier of the following dates:</w:t>
      </w:r>
    </w:p>
    <w:p w:rsidR="00443E69" w:rsidRDefault="00443E69" w:rsidP="00443E69">
      <w:pPr>
        <w:pStyle w:val="BlockText"/>
        <w:numPr>
          <w:ilvl w:val="3"/>
          <w:numId w:val="3"/>
        </w:numPr>
        <w:rPr>
          <w:szCs w:val="24"/>
        </w:rPr>
      </w:pPr>
      <w:r w:rsidRPr="00D004FA">
        <w:rPr>
          <w:szCs w:val="24"/>
        </w:rPr>
        <w:t>five years after taking possession of the land, which must occur within 12</w:t>
      </w:r>
      <w:r w:rsidR="00A10074">
        <w:rPr>
          <w:szCs w:val="24"/>
        </w:rPr>
        <w:t> </w:t>
      </w:r>
      <w:r w:rsidRPr="00D004FA">
        <w:rPr>
          <w:szCs w:val="24"/>
        </w:rPr>
        <w:t xml:space="preserve">months after the purchase of the land was </w:t>
      </w:r>
      <w:r w:rsidRPr="00811726">
        <w:rPr>
          <w:szCs w:val="24"/>
        </w:rPr>
        <w:t>settled;</w:t>
      </w:r>
      <w:r w:rsidRPr="00D004FA">
        <w:rPr>
          <w:szCs w:val="24"/>
        </w:rPr>
        <w:t xml:space="preserve"> or </w:t>
      </w:r>
    </w:p>
    <w:p w:rsidR="00443E69" w:rsidRDefault="00443E69" w:rsidP="00443E69">
      <w:pPr>
        <w:pStyle w:val="BlockText"/>
        <w:numPr>
          <w:ilvl w:val="3"/>
          <w:numId w:val="3"/>
        </w:numPr>
        <w:rPr>
          <w:szCs w:val="24"/>
        </w:rPr>
      </w:pPr>
      <w:r>
        <w:rPr>
          <w:szCs w:val="24"/>
        </w:rPr>
        <w:t xml:space="preserve">12 months </w:t>
      </w:r>
      <w:r w:rsidRPr="00D004FA">
        <w:rPr>
          <w:szCs w:val="24"/>
        </w:rPr>
        <w:t>after the home is completed and is ready for occupation.</w:t>
      </w:r>
      <w:r w:rsidRPr="006C26ED">
        <w:rPr>
          <w:rStyle w:val="FootnoteReference"/>
          <w:szCs w:val="24"/>
        </w:rPr>
        <w:footnoteReference w:id="6"/>
      </w:r>
    </w:p>
    <w:p w:rsidR="00443E69" w:rsidRPr="009C55B7" w:rsidRDefault="00443E69" w:rsidP="00E00043">
      <w:pPr>
        <w:pStyle w:val="BlockText"/>
        <w:rPr>
          <w:i/>
        </w:rPr>
      </w:pPr>
      <w:r w:rsidRPr="00462558">
        <w:t>For more information on what constitutes occupying a home as a</w:t>
      </w:r>
      <w:r>
        <w:t xml:space="preserve"> </w:t>
      </w:r>
      <w:r w:rsidRPr="00462558">
        <w:t xml:space="preserve">principal place of residence, refer to Commissioner’s Guideline </w:t>
      </w:r>
      <w:hyperlink r:id="rId16" w:tooltip="Web link to CG-HI-005" w:history="1">
        <w:r w:rsidRPr="00E00043">
          <w:rPr>
            <w:rStyle w:val="Hyperlink"/>
          </w:rPr>
          <w:t>CG-HI-005</w:t>
        </w:r>
      </w:hyperlink>
      <w:r w:rsidR="00E00043">
        <w:t xml:space="preserve">: </w:t>
      </w:r>
      <w:r w:rsidR="002C49F2" w:rsidRPr="002C49F2">
        <w:rPr>
          <w:i/>
        </w:rPr>
        <w:t xml:space="preserve">Principal </w:t>
      </w:r>
      <w:r w:rsidR="002C49F2">
        <w:rPr>
          <w:i/>
        </w:rPr>
        <w:t>p</w:t>
      </w:r>
      <w:r w:rsidR="002C49F2" w:rsidRPr="002C49F2">
        <w:rPr>
          <w:i/>
        </w:rPr>
        <w:t xml:space="preserve">lace of </w:t>
      </w:r>
      <w:r w:rsidR="002C49F2">
        <w:rPr>
          <w:i/>
        </w:rPr>
        <w:t>r</w:t>
      </w:r>
      <w:r w:rsidR="002C49F2" w:rsidRPr="002C49F2">
        <w:rPr>
          <w:i/>
        </w:rPr>
        <w:t>esidence</w:t>
      </w:r>
      <w:r w:rsidRPr="00E00043">
        <w:rPr>
          <w:i/>
        </w:rPr>
        <w:t>.</w:t>
      </w:r>
    </w:p>
    <w:p w:rsidR="005201DA" w:rsidRDefault="005201DA" w:rsidP="00E00043">
      <w:pPr>
        <w:pStyle w:val="BlockText"/>
      </w:pPr>
      <w:r w:rsidRPr="009C55B7">
        <w:t>A</w:t>
      </w:r>
      <w:r>
        <w:t>n applicant is automatically exempt from the residence/occupancy requirements if:</w:t>
      </w:r>
    </w:p>
    <w:p w:rsidR="005201DA" w:rsidRDefault="005201DA" w:rsidP="009C55B7">
      <w:pPr>
        <w:pStyle w:val="BlockText"/>
        <w:numPr>
          <w:ilvl w:val="1"/>
          <w:numId w:val="3"/>
        </w:numPr>
      </w:pPr>
      <w:r>
        <w:t xml:space="preserve">The commencement date for the transaction to which the application relates is on or after 28 April </w:t>
      </w:r>
      <w:r w:rsidR="0038081B">
        <w:t>2015; and</w:t>
      </w:r>
    </w:p>
    <w:p w:rsidR="0038081B" w:rsidRDefault="0038081B" w:rsidP="009C55B7">
      <w:pPr>
        <w:pStyle w:val="BlockText"/>
        <w:numPr>
          <w:ilvl w:val="1"/>
          <w:numId w:val="3"/>
        </w:numPr>
      </w:pPr>
      <w:r>
        <w:t>At least one other applicant to the application complies with the requirements; and</w:t>
      </w:r>
    </w:p>
    <w:p w:rsidR="0038081B" w:rsidRPr="009C55B7" w:rsidRDefault="0038081B" w:rsidP="009C55B7">
      <w:pPr>
        <w:pStyle w:val="BlockText"/>
        <w:numPr>
          <w:ilvl w:val="1"/>
          <w:numId w:val="3"/>
        </w:numPr>
      </w:pPr>
      <w:r>
        <w:t xml:space="preserve">in the case of the </w:t>
      </w:r>
      <w:r w:rsidR="001C13FB">
        <w:t>SPCC, the occupying applicant is over 60 years old or the holder of a Northern Territory Pensioner and Carer Concession card.</w:t>
      </w:r>
    </w:p>
    <w:p w:rsidR="00443E69" w:rsidRPr="00462558" w:rsidRDefault="00443E69" w:rsidP="00982B03">
      <w:pPr>
        <w:pStyle w:val="HeadingFour"/>
      </w:pPr>
      <w:r w:rsidRPr="00462558">
        <w:t>Purpose of the requirements</w:t>
      </w:r>
    </w:p>
    <w:p w:rsidR="00443E69" w:rsidRDefault="00443E69" w:rsidP="00443E69">
      <w:pPr>
        <w:pStyle w:val="BlockText"/>
      </w:pPr>
      <w:r w:rsidRPr="00462558">
        <w:t>The</w:t>
      </w:r>
      <w:r>
        <w:t xml:space="preserve">se requirements are designed to ensure that </w:t>
      </w:r>
      <w:r w:rsidRPr="00462558">
        <w:t xml:space="preserve">the home incentive schemes </w:t>
      </w:r>
      <w:r>
        <w:t xml:space="preserve">are only available to genuine home buyers. However, in recognition that some </w:t>
      </w:r>
      <w:r w:rsidRPr="00A61883">
        <w:t xml:space="preserve">genuine home buyers may not be able to satisfy </w:t>
      </w:r>
      <w:r>
        <w:t xml:space="preserve">all of these requirements for reasons beyond their control, </w:t>
      </w:r>
      <w:r w:rsidRPr="00A61883">
        <w:t xml:space="preserve">the Commissioner </w:t>
      </w:r>
      <w:r>
        <w:t xml:space="preserve">has the ability, </w:t>
      </w:r>
      <w:r w:rsidRPr="00A61883">
        <w:t xml:space="preserve">where </w:t>
      </w:r>
      <w:r>
        <w:t xml:space="preserve">satisfied that </w:t>
      </w:r>
      <w:r w:rsidRPr="00A61883">
        <w:t>there are special reasons</w:t>
      </w:r>
      <w:r>
        <w:t xml:space="preserve"> to do so, to:</w:t>
      </w:r>
    </w:p>
    <w:p w:rsidR="00443E69" w:rsidRDefault="00443E69" w:rsidP="00443E69">
      <w:pPr>
        <w:pStyle w:val="BlockText"/>
        <w:numPr>
          <w:ilvl w:val="1"/>
          <w:numId w:val="3"/>
        </w:numPr>
        <w:rPr>
          <w:szCs w:val="24"/>
        </w:rPr>
      </w:pPr>
      <w:r w:rsidRPr="00A61883">
        <w:rPr>
          <w:szCs w:val="24"/>
        </w:rPr>
        <w:t>extend the period for commencing occupation of the home</w:t>
      </w:r>
      <w:r>
        <w:rPr>
          <w:szCs w:val="24"/>
        </w:rPr>
        <w:t>;</w:t>
      </w:r>
    </w:p>
    <w:p w:rsidR="00443E69" w:rsidRDefault="00443E69" w:rsidP="00443E69">
      <w:pPr>
        <w:pStyle w:val="BlockText"/>
        <w:numPr>
          <w:ilvl w:val="1"/>
          <w:numId w:val="3"/>
        </w:numPr>
        <w:rPr>
          <w:szCs w:val="24"/>
        </w:rPr>
      </w:pPr>
      <w:r w:rsidRPr="00A61883">
        <w:rPr>
          <w:szCs w:val="24"/>
        </w:rPr>
        <w:t>shorten the period for continuous occupation of the home</w:t>
      </w:r>
      <w:r>
        <w:rPr>
          <w:szCs w:val="24"/>
        </w:rPr>
        <w:t xml:space="preserve">; </w:t>
      </w:r>
    </w:p>
    <w:p w:rsidR="00443E69" w:rsidRPr="00443E69" w:rsidRDefault="00443E69" w:rsidP="00443E69">
      <w:pPr>
        <w:pStyle w:val="BlockText"/>
        <w:numPr>
          <w:ilvl w:val="1"/>
          <w:numId w:val="3"/>
        </w:numPr>
      </w:pPr>
      <w:r w:rsidRPr="00443E69">
        <w:t xml:space="preserve">exempt </w:t>
      </w:r>
      <w:r w:rsidR="001C13FB">
        <w:t>all</w:t>
      </w:r>
      <w:r w:rsidRPr="00443E69">
        <w:t xml:space="preserve"> applicants from the residence or occupancy requirements.</w:t>
      </w:r>
      <w:r w:rsidRPr="006C26ED">
        <w:rPr>
          <w:rStyle w:val="FootnoteReference"/>
          <w:szCs w:val="24"/>
        </w:rPr>
        <w:footnoteReference w:id="7"/>
      </w:r>
      <w:r w:rsidRPr="006C26ED">
        <w:rPr>
          <w:vertAlign w:val="superscript"/>
        </w:rPr>
        <w:t xml:space="preserve"> </w:t>
      </w:r>
    </w:p>
    <w:p w:rsidR="00443E69" w:rsidRPr="00462558" w:rsidRDefault="00443E69" w:rsidP="00982B03">
      <w:pPr>
        <w:pStyle w:val="HeadingFour"/>
      </w:pPr>
      <w:r w:rsidRPr="00462558">
        <w:t xml:space="preserve">Reducing the </w:t>
      </w:r>
      <w:r>
        <w:t>six</w:t>
      </w:r>
      <w:r w:rsidRPr="00462558">
        <w:t>-month occupation period</w:t>
      </w:r>
    </w:p>
    <w:p w:rsidR="00443E69" w:rsidRPr="00443E69" w:rsidRDefault="00443E69" w:rsidP="00443E69">
      <w:pPr>
        <w:pStyle w:val="BlockText"/>
      </w:pPr>
      <w:r w:rsidRPr="00443E69">
        <w:t>Where applicants are prevented from complying with the six-month continuous occupancy requirement, the period may be reduced.</w:t>
      </w:r>
      <w:r w:rsidRPr="00462558">
        <w:rPr>
          <w:rStyle w:val="FootnoteReference"/>
          <w:sz w:val="24"/>
          <w:szCs w:val="24"/>
        </w:rPr>
        <w:footnoteReference w:id="8"/>
      </w:r>
      <w:r w:rsidRPr="00443E69">
        <w:t xml:space="preserve"> This discretion recognises that there are applicants who have commenced occupying a property as their home and there has been a </w:t>
      </w:r>
      <w:r w:rsidRPr="008E679A">
        <w:rPr>
          <w:szCs w:val="22"/>
          <w:u w:val="single"/>
        </w:rPr>
        <w:t>change in an applicant’s circumstances</w:t>
      </w:r>
      <w:r w:rsidRPr="008E679A">
        <w:rPr>
          <w:szCs w:val="22"/>
        </w:rPr>
        <w:t xml:space="preserve"> that</w:t>
      </w:r>
      <w:r w:rsidRPr="00443E69">
        <w:t xml:space="preserve"> has prevented them from remaining in occupation for the continuous period of at least six months (‘the six-month period’).</w:t>
      </w:r>
    </w:p>
    <w:p w:rsidR="00443E69" w:rsidRPr="00462558" w:rsidRDefault="00443E69" w:rsidP="00443E69">
      <w:pPr>
        <w:pStyle w:val="BlockText"/>
      </w:pPr>
      <w:r w:rsidRPr="00462558">
        <w:lastRenderedPageBreak/>
        <w:t>The discretion will generally be exercised where the applicants demonstrate that:</w:t>
      </w:r>
    </w:p>
    <w:p w:rsidR="00443E69" w:rsidRPr="00462558" w:rsidRDefault="00443E69" w:rsidP="00443E69">
      <w:pPr>
        <w:pStyle w:val="BlockText"/>
        <w:numPr>
          <w:ilvl w:val="1"/>
          <w:numId w:val="3"/>
        </w:numPr>
      </w:pPr>
      <w:r w:rsidRPr="00462558">
        <w:t xml:space="preserve">at the relevant time, they intended to occupy the home, and were objectively capable of occupying it, as their principal place of residence </w:t>
      </w:r>
      <w:r w:rsidR="0062147F">
        <w:t xml:space="preserve">beginning </w:t>
      </w:r>
      <w:r w:rsidRPr="00462558">
        <w:t xml:space="preserve">within </w:t>
      </w:r>
      <w:r>
        <w:t xml:space="preserve">the required </w:t>
      </w:r>
      <w:r w:rsidR="0062147F">
        <w:t>time</w:t>
      </w:r>
      <w:r w:rsidRPr="00462558">
        <w:t xml:space="preserve"> for the </w:t>
      </w:r>
      <w:r>
        <w:t>six</w:t>
      </w:r>
      <w:r w:rsidRPr="00462558">
        <w:noBreakHyphen/>
        <w:t xml:space="preserve">month period; </w:t>
      </w:r>
    </w:p>
    <w:p w:rsidR="00443E69" w:rsidRPr="00462558" w:rsidRDefault="00443E69" w:rsidP="00443E69">
      <w:pPr>
        <w:pStyle w:val="BlockText"/>
        <w:numPr>
          <w:ilvl w:val="1"/>
          <w:numId w:val="3"/>
        </w:numPr>
      </w:pPr>
      <w:r w:rsidRPr="00443E69">
        <w:t xml:space="preserve">they </w:t>
      </w:r>
      <w:r w:rsidRPr="009D0C00">
        <w:t>actually commenced</w:t>
      </w:r>
      <w:r w:rsidRPr="00462558">
        <w:t xml:space="preserve"> occupying the home as their principal place of residence; and</w:t>
      </w:r>
    </w:p>
    <w:p w:rsidR="00443E69" w:rsidRPr="00443E69" w:rsidRDefault="00443E69" w:rsidP="00443E69">
      <w:pPr>
        <w:pStyle w:val="BlockText"/>
        <w:numPr>
          <w:ilvl w:val="1"/>
          <w:numId w:val="3"/>
        </w:numPr>
        <w:rPr>
          <w:rStyle w:val="BlockTextChar"/>
        </w:rPr>
      </w:pPr>
      <w:r w:rsidRPr="00462558">
        <w:t xml:space="preserve">there was a change in their circumstances </w:t>
      </w:r>
      <w:r w:rsidRPr="009D0C00">
        <w:t>that could not reasonably have been expected</w:t>
      </w:r>
      <w:r w:rsidRPr="00443E69">
        <w:rPr>
          <w:rStyle w:val="BlockTextChar"/>
        </w:rPr>
        <w:t xml:space="preserve"> that prevented one or more of them from occupying the home for the six</w:t>
      </w:r>
      <w:r w:rsidRPr="00443E69">
        <w:rPr>
          <w:rStyle w:val="BlockTextChar"/>
        </w:rPr>
        <w:noBreakHyphen/>
        <w:t>month period.</w:t>
      </w:r>
    </w:p>
    <w:p w:rsidR="00443E69" w:rsidRPr="00462558" w:rsidRDefault="00443E69" w:rsidP="00443E69">
      <w:pPr>
        <w:pStyle w:val="BlockText"/>
      </w:pPr>
      <w:r w:rsidRPr="00462558">
        <w:t xml:space="preserve">The following factors will be considered by TRO in determining whether to </w:t>
      </w:r>
      <w:r>
        <w:t>reduce the period of occupation:</w:t>
      </w:r>
    </w:p>
    <w:p w:rsidR="00443E69" w:rsidRPr="00462558" w:rsidRDefault="00443E69" w:rsidP="00443E69">
      <w:pPr>
        <w:pStyle w:val="BlockText"/>
        <w:numPr>
          <w:ilvl w:val="1"/>
          <w:numId w:val="3"/>
        </w:numPr>
      </w:pPr>
      <w:r>
        <w:t>w</w:t>
      </w:r>
      <w:r w:rsidRPr="00462558">
        <w:t xml:space="preserve">hether all or only some of the applicants are unable to occupy the home as their principal place of residence for the </w:t>
      </w:r>
      <w:r>
        <w:t>six-month period;</w:t>
      </w:r>
    </w:p>
    <w:p w:rsidR="00443E69" w:rsidRDefault="00443E69" w:rsidP="00443E69">
      <w:pPr>
        <w:pStyle w:val="BlockText"/>
        <w:numPr>
          <w:ilvl w:val="1"/>
          <w:numId w:val="3"/>
        </w:numPr>
      </w:pPr>
      <w:r>
        <w:t>t</w:t>
      </w:r>
      <w:r w:rsidRPr="00462558">
        <w:t>he length of time that the applicants actually occupied the home as the</w:t>
      </w:r>
      <w:r>
        <w:t>ir principal place of residence;</w:t>
      </w:r>
    </w:p>
    <w:p w:rsidR="00443E69" w:rsidRPr="00462558" w:rsidRDefault="00443E69" w:rsidP="00443E69">
      <w:pPr>
        <w:pStyle w:val="BlockText"/>
        <w:numPr>
          <w:ilvl w:val="1"/>
          <w:numId w:val="3"/>
        </w:numPr>
      </w:pPr>
      <w:r>
        <w:t>w</w:t>
      </w:r>
      <w:r w:rsidRPr="00462558">
        <w:t xml:space="preserve">hether the applicants intend to return and occupy the </w:t>
      </w:r>
      <w:r w:rsidR="0062147F">
        <w:t>home</w:t>
      </w:r>
      <w:r w:rsidRPr="00462558">
        <w:t xml:space="preserve"> as their principal p</w:t>
      </w:r>
      <w:r>
        <w:t>lace of residence in the future;</w:t>
      </w:r>
    </w:p>
    <w:p w:rsidR="00443E69" w:rsidRPr="00462558" w:rsidRDefault="00443E69" w:rsidP="00443E69">
      <w:pPr>
        <w:pStyle w:val="BlockText"/>
        <w:numPr>
          <w:ilvl w:val="1"/>
          <w:numId w:val="3"/>
        </w:numPr>
      </w:pPr>
      <w:r>
        <w:t>t</w:t>
      </w:r>
      <w:r w:rsidRPr="00462558">
        <w:t>he nature of the circumstances that prevent the applicants from mee</w:t>
      </w:r>
      <w:r>
        <w:t>ting this residence requirement; and</w:t>
      </w:r>
    </w:p>
    <w:p w:rsidR="00443E69" w:rsidRPr="00462558" w:rsidRDefault="00443E69" w:rsidP="00443E69">
      <w:pPr>
        <w:pStyle w:val="BlockText"/>
        <w:numPr>
          <w:ilvl w:val="1"/>
          <w:numId w:val="3"/>
        </w:numPr>
      </w:pPr>
      <w:r>
        <w:t>w</w:t>
      </w:r>
      <w:r w:rsidRPr="00462558">
        <w:t xml:space="preserve">hether the applicants apply for the reduction of the </w:t>
      </w:r>
      <w:r>
        <w:t>six</w:t>
      </w:r>
      <w:r w:rsidRPr="00462558">
        <w:t>-month period as soon as they become aware of the change in circumstances.</w:t>
      </w:r>
    </w:p>
    <w:p w:rsidR="00443E69" w:rsidRPr="002234E8" w:rsidRDefault="002234E8" w:rsidP="002234E8">
      <w:pPr>
        <w:pStyle w:val="BlockText"/>
        <w:numPr>
          <w:ilvl w:val="0"/>
          <w:numId w:val="0"/>
        </w:numPr>
        <w:rPr>
          <w:i/>
          <w:u w:val="single"/>
        </w:rPr>
      </w:pPr>
      <w:r w:rsidRPr="002234E8">
        <w:rPr>
          <w:i/>
          <w:u w:val="single"/>
        </w:rPr>
        <w:t>Examples</w:t>
      </w:r>
      <w:r w:rsidR="00443E69" w:rsidRPr="002234E8">
        <w:rPr>
          <w:i/>
          <w:u w:val="single"/>
        </w:rPr>
        <w:t xml:space="preserve"> of unexpected changes in circumstances where TRO would generally exercise the discretion to reduce the six-month period:</w:t>
      </w:r>
    </w:p>
    <w:p w:rsidR="00982B03" w:rsidRDefault="00443E69" w:rsidP="00982B03">
      <w:pPr>
        <w:pStyle w:val="Exampletext"/>
        <w:sectPr w:rsidR="00982B03" w:rsidSect="00982B03">
          <w:type w:val="continuous"/>
          <w:pgSz w:w="11906" w:h="16838" w:code="9"/>
          <w:pgMar w:top="851" w:right="1134" w:bottom="567" w:left="1134" w:header="851" w:footer="567" w:gutter="0"/>
          <w:cols w:space="708"/>
          <w:titlePg/>
          <w:docGrid w:linePitch="360"/>
        </w:sectPr>
      </w:pPr>
      <w:r w:rsidRPr="00462558">
        <w:t xml:space="preserve">Where the applicant is unable to occupy the home due to health related reasons, such as </w:t>
      </w:r>
      <w:r w:rsidRPr="00982B03">
        <w:t>hospitalisation</w:t>
      </w:r>
      <w:r w:rsidRPr="00462558">
        <w:t>, rehabilitation or nursing home care or a change in the health of a relative of the applicant, such as where the applicant becomes a permanent carer for an invalid relative.</w:t>
      </w:r>
    </w:p>
    <w:p w:rsidR="00982B03" w:rsidRDefault="00443E69" w:rsidP="00982B03">
      <w:pPr>
        <w:pStyle w:val="Exampletext"/>
        <w:jc w:val="left"/>
        <w:sectPr w:rsidR="00982B03" w:rsidSect="00982B03">
          <w:type w:val="continuous"/>
          <w:pgSz w:w="11906" w:h="16838" w:code="9"/>
          <w:pgMar w:top="851" w:right="1134" w:bottom="567" w:left="1134" w:header="851" w:footer="567" w:gutter="0"/>
          <w:cols w:space="708"/>
          <w:titlePg/>
          <w:docGrid w:linePitch="360"/>
        </w:sectPr>
      </w:pPr>
      <w:r w:rsidRPr="00462558">
        <w:lastRenderedPageBreak/>
        <w:t>A family tragedy, such as the death of a person in the home, that results in the applicant not being able to continue occupying the home.</w:t>
      </w:r>
    </w:p>
    <w:p w:rsidR="00982B03" w:rsidRDefault="00443E69" w:rsidP="00982B03">
      <w:pPr>
        <w:pStyle w:val="Exampletext"/>
        <w:sectPr w:rsidR="00982B03" w:rsidSect="00982B03">
          <w:type w:val="continuous"/>
          <w:pgSz w:w="11906" w:h="16838" w:code="9"/>
          <w:pgMar w:top="851" w:right="1134" w:bottom="567" w:left="1134" w:header="851" w:footer="567" w:gutter="0"/>
          <w:cols w:space="708"/>
          <w:titlePg/>
          <w:docGrid w:linePitch="360"/>
        </w:sectPr>
      </w:pPr>
      <w:r w:rsidRPr="00462558">
        <w:lastRenderedPageBreak/>
        <w:t xml:space="preserve">The home becoming uninhabitable </w:t>
      </w:r>
      <w:r>
        <w:t xml:space="preserve">after the applicant commences occupation </w:t>
      </w:r>
      <w:r w:rsidRPr="00462558">
        <w:t>through no fault or wilful action of the applicant, such as the home being destroyed or badly damaged by a natural disaster.</w:t>
      </w:r>
    </w:p>
    <w:p w:rsidR="00A02B79" w:rsidRDefault="00443E69" w:rsidP="00982B03">
      <w:pPr>
        <w:pStyle w:val="Exampletext"/>
        <w:jc w:val="left"/>
      </w:pPr>
      <w:r w:rsidRPr="00462558">
        <w:lastRenderedPageBreak/>
        <w:t>Changes in employment</w:t>
      </w:r>
      <w:r w:rsidR="00A02B79">
        <w:t xml:space="preserve"> </w:t>
      </w:r>
      <w:r w:rsidRPr="00462558">
        <w:t>related circumstances</w:t>
      </w:r>
      <w:r>
        <w:t xml:space="preserve"> that arose after the purchase </w:t>
      </w:r>
      <w:r w:rsidR="00A02B79">
        <w:t xml:space="preserve">of </w:t>
      </w:r>
      <w:r>
        <w:t>the home</w:t>
      </w:r>
      <w:r w:rsidR="00A02B79">
        <w:t>. This could include:</w:t>
      </w:r>
      <w:r w:rsidRPr="00462558">
        <w:t xml:space="preserve"> </w:t>
      </w:r>
    </w:p>
    <w:p w:rsidR="00A02B79" w:rsidRDefault="00443E69" w:rsidP="00A02B79">
      <w:pPr>
        <w:pStyle w:val="Exampletext"/>
        <w:numPr>
          <w:ilvl w:val="0"/>
          <w:numId w:val="29"/>
        </w:numPr>
        <w:tabs>
          <w:tab w:val="clear" w:pos="720"/>
          <w:tab w:val="num" w:pos="360"/>
        </w:tabs>
        <w:spacing w:before="60" w:after="60"/>
        <w:ind w:left="357" w:hanging="357"/>
        <w:jc w:val="left"/>
      </w:pPr>
      <w:r w:rsidRPr="00462558">
        <w:t>a change in the place of employment</w:t>
      </w:r>
      <w:r w:rsidR="00A02B79">
        <w:t>;</w:t>
      </w:r>
      <w:r w:rsidRPr="00462558">
        <w:t xml:space="preserve"> </w:t>
      </w:r>
    </w:p>
    <w:p w:rsidR="00A02B79" w:rsidRDefault="00443E69" w:rsidP="00A02B79">
      <w:pPr>
        <w:pStyle w:val="Exampletext"/>
        <w:numPr>
          <w:ilvl w:val="0"/>
          <w:numId w:val="29"/>
        </w:numPr>
        <w:tabs>
          <w:tab w:val="clear" w:pos="720"/>
          <w:tab w:val="num" w:pos="360"/>
        </w:tabs>
        <w:spacing w:before="60" w:after="60"/>
        <w:ind w:left="357" w:hanging="357"/>
        <w:jc w:val="left"/>
      </w:pPr>
      <w:r w:rsidRPr="00462558">
        <w:t xml:space="preserve">loss of employment of the applicant </w:t>
      </w:r>
      <w:r w:rsidR="00A02B79">
        <w:t>(</w:t>
      </w:r>
      <w:r w:rsidRPr="00462558">
        <w:t>or the applicant’s spouse</w:t>
      </w:r>
      <w:r w:rsidR="00A02B79">
        <w:t>)</w:t>
      </w:r>
      <w:r w:rsidRPr="00462558">
        <w:t xml:space="preserve"> through the closure of the local office or factory; </w:t>
      </w:r>
    </w:p>
    <w:p w:rsidR="00A02B79" w:rsidRDefault="00443E69" w:rsidP="00A02B79">
      <w:pPr>
        <w:pStyle w:val="Exampletext"/>
        <w:numPr>
          <w:ilvl w:val="0"/>
          <w:numId w:val="29"/>
        </w:numPr>
        <w:tabs>
          <w:tab w:val="clear" w:pos="720"/>
          <w:tab w:val="num" w:pos="360"/>
        </w:tabs>
        <w:spacing w:before="60" w:after="60"/>
        <w:ind w:left="357" w:hanging="357"/>
        <w:jc w:val="left"/>
      </w:pPr>
      <w:r w:rsidRPr="00462558">
        <w:t xml:space="preserve">changes in posting of defence force personnel or police; </w:t>
      </w:r>
    </w:p>
    <w:p w:rsidR="00A02B79" w:rsidRDefault="00443E69" w:rsidP="00A02B79">
      <w:pPr>
        <w:pStyle w:val="Exampletext"/>
        <w:numPr>
          <w:ilvl w:val="0"/>
          <w:numId w:val="29"/>
        </w:numPr>
        <w:tabs>
          <w:tab w:val="clear" w:pos="720"/>
          <w:tab w:val="num" w:pos="360"/>
        </w:tabs>
        <w:spacing w:before="60" w:after="60"/>
        <w:ind w:left="357" w:hanging="357"/>
        <w:jc w:val="left"/>
      </w:pPr>
      <w:r w:rsidRPr="00462558">
        <w:t xml:space="preserve">compulsory transfer by the applicant’s employer that requires relocation of the applicant to continue their usual employment; </w:t>
      </w:r>
    </w:p>
    <w:p w:rsidR="00A02B79" w:rsidRDefault="00443E69" w:rsidP="00A02B79">
      <w:pPr>
        <w:pStyle w:val="Exampletext"/>
        <w:numPr>
          <w:ilvl w:val="0"/>
          <w:numId w:val="29"/>
        </w:numPr>
        <w:tabs>
          <w:tab w:val="clear" w:pos="720"/>
          <w:tab w:val="num" w:pos="360"/>
        </w:tabs>
        <w:spacing w:before="60" w:after="60"/>
        <w:ind w:left="357" w:hanging="357"/>
        <w:jc w:val="left"/>
      </w:pPr>
      <w:r w:rsidRPr="00462558">
        <w:t xml:space="preserve">promotion; </w:t>
      </w:r>
    </w:p>
    <w:p w:rsidR="00A02B79" w:rsidRDefault="00443E69" w:rsidP="00A02B79">
      <w:pPr>
        <w:pStyle w:val="Exampletext"/>
        <w:numPr>
          <w:ilvl w:val="0"/>
          <w:numId w:val="29"/>
        </w:numPr>
        <w:tabs>
          <w:tab w:val="clear" w:pos="720"/>
          <w:tab w:val="num" w:pos="360"/>
        </w:tabs>
        <w:spacing w:before="60" w:after="60"/>
        <w:ind w:left="357" w:hanging="357"/>
        <w:jc w:val="left"/>
      </w:pPr>
      <w:r w:rsidRPr="00462558">
        <w:t xml:space="preserve">redundancy; </w:t>
      </w:r>
    </w:p>
    <w:p w:rsidR="00A02B79" w:rsidRDefault="00443E69" w:rsidP="00A02B79">
      <w:pPr>
        <w:pStyle w:val="Exampletext"/>
        <w:numPr>
          <w:ilvl w:val="0"/>
          <w:numId w:val="29"/>
        </w:numPr>
        <w:tabs>
          <w:tab w:val="clear" w:pos="720"/>
          <w:tab w:val="num" w:pos="360"/>
        </w:tabs>
        <w:spacing w:before="60" w:after="60"/>
        <w:ind w:left="357" w:hanging="357"/>
        <w:jc w:val="left"/>
      </w:pPr>
      <w:r w:rsidRPr="00462558">
        <w:t xml:space="preserve">moving from unemployment to employment; </w:t>
      </w:r>
    </w:p>
    <w:p w:rsidR="00982B03" w:rsidRDefault="00443E69" w:rsidP="00A02B79">
      <w:pPr>
        <w:pStyle w:val="Exampletext"/>
        <w:numPr>
          <w:ilvl w:val="0"/>
          <w:numId w:val="29"/>
        </w:numPr>
        <w:tabs>
          <w:tab w:val="clear" w:pos="720"/>
          <w:tab w:val="num" w:pos="360"/>
        </w:tabs>
        <w:spacing w:before="60" w:after="60"/>
        <w:ind w:left="357" w:hanging="357"/>
        <w:jc w:val="left"/>
        <w:sectPr w:rsidR="00982B03" w:rsidSect="00982B03">
          <w:type w:val="continuous"/>
          <w:pgSz w:w="11906" w:h="16838" w:code="9"/>
          <w:pgMar w:top="851" w:right="1134" w:bottom="567" w:left="1134" w:header="851" w:footer="567" w:gutter="0"/>
          <w:cols w:space="708"/>
          <w:titlePg/>
          <w:docGrid w:linePitch="360"/>
        </w:sectPr>
      </w:pPr>
      <w:r w:rsidRPr="00462558">
        <w:t>change of employment or career which requires change of location.</w:t>
      </w:r>
    </w:p>
    <w:p w:rsidR="00443E69" w:rsidRPr="00462558" w:rsidRDefault="00443E69" w:rsidP="00982B03">
      <w:pPr>
        <w:pStyle w:val="HeadingFour"/>
      </w:pPr>
      <w:r w:rsidRPr="00462558">
        <w:lastRenderedPageBreak/>
        <w:t xml:space="preserve">Extending the period to commence occupation </w:t>
      </w:r>
    </w:p>
    <w:p w:rsidR="00443E69" w:rsidRPr="00D61903" w:rsidRDefault="00443E69" w:rsidP="00443E69">
      <w:pPr>
        <w:pStyle w:val="BlockText"/>
        <w:rPr>
          <w:szCs w:val="22"/>
        </w:rPr>
      </w:pPr>
      <w:r w:rsidRPr="00443E69">
        <w:t>The period for commencing occupation of the home can be extended.</w:t>
      </w:r>
      <w:r w:rsidRPr="00462558">
        <w:rPr>
          <w:rStyle w:val="FootnoteReference"/>
          <w:sz w:val="24"/>
          <w:szCs w:val="24"/>
        </w:rPr>
        <w:footnoteReference w:id="9"/>
      </w:r>
      <w:r w:rsidRPr="00443E69">
        <w:t xml:space="preserve"> This discretion recognises that there </w:t>
      </w:r>
      <w:r w:rsidR="00412351">
        <w:rPr>
          <w:szCs w:val="22"/>
        </w:rPr>
        <w:t>can</w:t>
      </w:r>
      <w:r w:rsidR="00A065D6">
        <w:rPr>
          <w:szCs w:val="22"/>
        </w:rPr>
        <w:t xml:space="preserve"> be </w:t>
      </w:r>
      <w:r w:rsidRPr="009D0C00">
        <w:rPr>
          <w:szCs w:val="22"/>
        </w:rPr>
        <w:t>temporary</w:t>
      </w:r>
      <w:r w:rsidRPr="00D61903">
        <w:rPr>
          <w:szCs w:val="22"/>
        </w:rPr>
        <w:t xml:space="preserve"> circumstances that </w:t>
      </w:r>
      <w:r w:rsidR="00A065D6">
        <w:rPr>
          <w:szCs w:val="22"/>
        </w:rPr>
        <w:t xml:space="preserve">may </w:t>
      </w:r>
      <w:r w:rsidRPr="00D61903">
        <w:rPr>
          <w:szCs w:val="22"/>
        </w:rPr>
        <w:t xml:space="preserve">prevent </w:t>
      </w:r>
      <w:r w:rsidR="00A065D6">
        <w:rPr>
          <w:szCs w:val="22"/>
        </w:rPr>
        <w:t xml:space="preserve">a person </w:t>
      </w:r>
      <w:r w:rsidRPr="00D61903">
        <w:rPr>
          <w:szCs w:val="22"/>
        </w:rPr>
        <w:t xml:space="preserve">from commencing occupation within the required period. </w:t>
      </w:r>
    </w:p>
    <w:p w:rsidR="00443E69" w:rsidRPr="00443E69" w:rsidRDefault="00443E69" w:rsidP="00443E69">
      <w:pPr>
        <w:pStyle w:val="BlockText"/>
      </w:pPr>
      <w:r w:rsidRPr="00D61903">
        <w:rPr>
          <w:szCs w:val="22"/>
        </w:rPr>
        <w:t xml:space="preserve">The discretion will generally be exercised to provide a suitable extension of time where the applicants demonstrate that they are genuinely purchasing a residence to use as a home, and that there are </w:t>
      </w:r>
      <w:r w:rsidRPr="009D0C00">
        <w:rPr>
          <w:szCs w:val="22"/>
        </w:rPr>
        <w:t>temporary</w:t>
      </w:r>
      <w:r w:rsidRPr="00D61903">
        <w:rPr>
          <w:szCs w:val="22"/>
        </w:rPr>
        <w:t xml:space="preserve"> circumstances</w:t>
      </w:r>
      <w:r w:rsidRPr="00443E69">
        <w:t xml:space="preserve"> that prevent them from occupying the home as </w:t>
      </w:r>
      <w:r w:rsidR="00412351">
        <w:t>their</w:t>
      </w:r>
      <w:r w:rsidRPr="00443E69">
        <w:t xml:space="preserve"> principal place of residence within the required period.</w:t>
      </w:r>
    </w:p>
    <w:p w:rsidR="00443E69" w:rsidRPr="00462558" w:rsidRDefault="00443E69" w:rsidP="00443E69">
      <w:pPr>
        <w:pStyle w:val="BlockText"/>
      </w:pPr>
      <w:r w:rsidRPr="00462558">
        <w:t>Factors that TRO will consider in determining whether to extend the period include:</w:t>
      </w:r>
    </w:p>
    <w:p w:rsidR="00443E69" w:rsidRPr="00462558" w:rsidRDefault="00443E69" w:rsidP="00443E69">
      <w:pPr>
        <w:pStyle w:val="BlockText"/>
        <w:numPr>
          <w:ilvl w:val="1"/>
          <w:numId w:val="3"/>
        </w:numPr>
      </w:pPr>
      <w:r w:rsidRPr="00462558">
        <w:t>the intention of the applicants at the relevant time;</w:t>
      </w:r>
    </w:p>
    <w:p w:rsidR="00443E69" w:rsidRPr="00462558" w:rsidRDefault="00443E69" w:rsidP="00443E69">
      <w:pPr>
        <w:pStyle w:val="BlockText"/>
        <w:numPr>
          <w:ilvl w:val="1"/>
          <w:numId w:val="3"/>
        </w:numPr>
      </w:pPr>
      <w:r w:rsidRPr="00462558">
        <w:t xml:space="preserve">the nature of the circumstances that prevent the applicants from occupying the home within the </w:t>
      </w:r>
      <w:r>
        <w:t>required</w:t>
      </w:r>
      <w:r w:rsidRPr="00462558">
        <w:t xml:space="preserve"> period, including whether:</w:t>
      </w:r>
    </w:p>
    <w:p w:rsidR="00443E69" w:rsidRPr="00462558" w:rsidRDefault="00443E69" w:rsidP="002821FB">
      <w:pPr>
        <w:pStyle w:val="BlockText"/>
        <w:numPr>
          <w:ilvl w:val="2"/>
          <w:numId w:val="3"/>
        </w:numPr>
      </w:pPr>
      <w:r w:rsidRPr="00462558">
        <w:t xml:space="preserve">the circumstances arise from a voluntary course of action taken by the applicants that prevented them from taking occupation within the </w:t>
      </w:r>
      <w:r>
        <w:t>required</w:t>
      </w:r>
      <w:r w:rsidRPr="00462558">
        <w:t xml:space="preserve"> period, such as renting the property rather than taking occupation of it; or </w:t>
      </w:r>
    </w:p>
    <w:p w:rsidR="00443E69" w:rsidRPr="00462558" w:rsidRDefault="00443E69" w:rsidP="002821FB">
      <w:pPr>
        <w:pStyle w:val="BlockText"/>
        <w:numPr>
          <w:ilvl w:val="2"/>
          <w:numId w:val="3"/>
        </w:numPr>
      </w:pPr>
      <w:r w:rsidRPr="00462558">
        <w:t>the circumstances are beyond the control of the applicants, such as an existing tenancy in place in the home; or</w:t>
      </w:r>
    </w:p>
    <w:p w:rsidR="00443E69" w:rsidRPr="00462558" w:rsidRDefault="00443E69" w:rsidP="002821FB">
      <w:pPr>
        <w:pStyle w:val="BlockText"/>
        <w:numPr>
          <w:ilvl w:val="2"/>
          <w:numId w:val="3"/>
        </w:numPr>
      </w:pPr>
      <w:r w:rsidRPr="00462558">
        <w:t xml:space="preserve">the applicants knew at the relevant time that circumstances existed that would prevent them commencing occupation within the </w:t>
      </w:r>
      <w:r>
        <w:t>required</w:t>
      </w:r>
      <w:r w:rsidRPr="00462558">
        <w:t xml:space="preserve"> period; or</w:t>
      </w:r>
    </w:p>
    <w:p w:rsidR="00443E69" w:rsidRPr="00462558" w:rsidRDefault="00443E69" w:rsidP="002821FB">
      <w:pPr>
        <w:pStyle w:val="BlockText"/>
        <w:numPr>
          <w:ilvl w:val="2"/>
          <w:numId w:val="3"/>
        </w:numPr>
      </w:pPr>
      <w:r w:rsidRPr="00462558">
        <w:t xml:space="preserve">the circumstances have arisen subsequent to the relevant time (such as the changes in circumstances listed above as examples that may prevent an applicant from occupying the home for the </w:t>
      </w:r>
      <w:r>
        <w:t>six</w:t>
      </w:r>
      <w:r w:rsidRPr="00462558">
        <w:t>-month period where TRO would generally exercise the discretion to reduce the period);</w:t>
      </w:r>
    </w:p>
    <w:p w:rsidR="00443E69" w:rsidRPr="00462558" w:rsidRDefault="00443E69" w:rsidP="002821FB">
      <w:pPr>
        <w:pStyle w:val="BlockText"/>
        <w:numPr>
          <w:ilvl w:val="1"/>
          <w:numId w:val="3"/>
        </w:numPr>
      </w:pPr>
      <w:r w:rsidRPr="00462558">
        <w:t>the length of time that the applicants will be prevented from commencing occupation of the home as their principal place of residence;</w:t>
      </w:r>
    </w:p>
    <w:p w:rsidR="00443E69" w:rsidRPr="00462558" w:rsidRDefault="00443E69" w:rsidP="002821FB">
      <w:pPr>
        <w:pStyle w:val="BlockText"/>
        <w:numPr>
          <w:ilvl w:val="1"/>
          <w:numId w:val="3"/>
        </w:numPr>
      </w:pPr>
      <w:r w:rsidRPr="00462558">
        <w:t>whether the applicants apply for the extension of time prior to the expiry of the</w:t>
      </w:r>
      <w:r>
        <w:t xml:space="preserve"> required</w:t>
      </w:r>
      <w:r w:rsidRPr="00462558">
        <w:t xml:space="preserve"> period; and</w:t>
      </w:r>
    </w:p>
    <w:p w:rsidR="00443E69" w:rsidRPr="00462558" w:rsidRDefault="00443E69" w:rsidP="002821FB">
      <w:pPr>
        <w:pStyle w:val="BlockText"/>
        <w:numPr>
          <w:ilvl w:val="1"/>
          <w:numId w:val="3"/>
        </w:numPr>
      </w:pPr>
      <w:r w:rsidRPr="00462558">
        <w:t>how the residence is to be used when the applicant</w:t>
      </w:r>
      <w:r w:rsidR="00412351">
        <w:t>s</w:t>
      </w:r>
      <w:r w:rsidRPr="00462558">
        <w:t xml:space="preserve"> </w:t>
      </w:r>
      <w:r w:rsidR="00412351">
        <w:t>are</w:t>
      </w:r>
      <w:r w:rsidRPr="00462558">
        <w:t xml:space="preserve"> not occupying it as their principal place of residence.</w:t>
      </w:r>
    </w:p>
    <w:p w:rsidR="00443E69" w:rsidRPr="002234E8" w:rsidRDefault="002234E8" w:rsidP="002234E8">
      <w:pPr>
        <w:pStyle w:val="BlockText"/>
        <w:numPr>
          <w:ilvl w:val="0"/>
          <w:numId w:val="0"/>
        </w:numPr>
        <w:rPr>
          <w:i/>
          <w:u w:val="single"/>
        </w:rPr>
      </w:pPr>
      <w:r w:rsidRPr="002234E8">
        <w:rPr>
          <w:i/>
          <w:u w:val="single"/>
        </w:rPr>
        <w:t>E</w:t>
      </w:r>
      <w:r w:rsidR="00443E69" w:rsidRPr="002234E8">
        <w:rPr>
          <w:i/>
          <w:u w:val="single"/>
        </w:rPr>
        <w:t>xample where TRO would generally extend th</w:t>
      </w:r>
      <w:r w:rsidR="002821FB" w:rsidRPr="002234E8">
        <w:rPr>
          <w:i/>
          <w:u w:val="single"/>
        </w:rPr>
        <w:t>e period to commence occupation.</w:t>
      </w:r>
    </w:p>
    <w:p w:rsidR="00443E69" w:rsidRPr="00462558" w:rsidRDefault="00443E69" w:rsidP="002821FB">
      <w:pPr>
        <w:pStyle w:val="Exampletext"/>
      </w:pPr>
      <w:r w:rsidRPr="00462558">
        <w:t xml:space="preserve">An applicant lives interstate and has decided to move to Darwin to be with her family. In contemplation of her move, the applicant purchases </w:t>
      </w:r>
      <w:r w:rsidRPr="002821FB">
        <w:t>a residence in Darwin, but prior to moving to Darwin, develops a serious medical cond</w:t>
      </w:r>
      <w:r w:rsidRPr="00462558">
        <w:t xml:space="preserve">ition that requires ongoing specialist treatment. The applicant satisfies the Commissioner that she intends to commence occupying the residence as soon as the course of treatment is completed. </w:t>
      </w:r>
    </w:p>
    <w:p w:rsidR="00443E69" w:rsidRPr="002234E8" w:rsidRDefault="002234E8" w:rsidP="002234E8">
      <w:pPr>
        <w:pStyle w:val="BlockText"/>
        <w:numPr>
          <w:ilvl w:val="0"/>
          <w:numId w:val="0"/>
        </w:numPr>
        <w:rPr>
          <w:i/>
          <w:u w:val="single"/>
        </w:rPr>
      </w:pPr>
      <w:r w:rsidRPr="002234E8">
        <w:rPr>
          <w:i/>
          <w:u w:val="single"/>
        </w:rPr>
        <w:t>E</w:t>
      </w:r>
      <w:r w:rsidR="00443E69" w:rsidRPr="002234E8">
        <w:rPr>
          <w:i/>
          <w:u w:val="single"/>
        </w:rPr>
        <w:t>xamples where TRO would generally</w:t>
      </w:r>
      <w:r w:rsidR="00443E69" w:rsidRPr="002234E8">
        <w:rPr>
          <w:i/>
          <w:szCs w:val="22"/>
          <w:u w:val="single"/>
        </w:rPr>
        <w:t xml:space="preserve"> not</w:t>
      </w:r>
      <w:r w:rsidR="00443E69" w:rsidRPr="002234E8">
        <w:rPr>
          <w:i/>
          <w:u w:val="single"/>
        </w:rPr>
        <w:t xml:space="preserve"> extend the period to commence occupation.</w:t>
      </w:r>
    </w:p>
    <w:p w:rsidR="00982B03" w:rsidRDefault="00443E69" w:rsidP="00982B03">
      <w:pPr>
        <w:pStyle w:val="Exampletext"/>
        <w:jc w:val="left"/>
        <w:sectPr w:rsidR="00982B03" w:rsidSect="00982B03">
          <w:type w:val="continuous"/>
          <w:pgSz w:w="11906" w:h="16838" w:code="9"/>
          <w:pgMar w:top="851" w:right="1134" w:bottom="567" w:left="1134" w:header="851" w:footer="567" w:gutter="0"/>
          <w:cols w:space="708"/>
          <w:titlePg/>
          <w:docGrid w:linePitch="360"/>
        </w:sectPr>
      </w:pPr>
      <w:r w:rsidRPr="00462558">
        <w:t>An applicant purchases a home with vacant possession at settlement. Rather than move into the home, the applicant decides to rent the property for a year in order to derive rental income to assist in reducing the mortgage on the property.</w:t>
      </w:r>
    </w:p>
    <w:p w:rsidR="00443E69" w:rsidRDefault="00443E69" w:rsidP="002821FB">
      <w:pPr>
        <w:pStyle w:val="Exampletext"/>
      </w:pPr>
      <w:r w:rsidRPr="00462558">
        <w:lastRenderedPageBreak/>
        <w:t>An applicant purchases a home that is rented, but the lease is shortly due to expire.  The applicant actually intends to use the property as an investment property for a period before moving in, so arranges with the seller of the property to renew the tenant’s lease prior to the sale of the property, in an attempt to make it appear that there are circumstances beyond the applicant’s control that prevent them occupying the property.</w:t>
      </w:r>
    </w:p>
    <w:p w:rsidR="00443E69" w:rsidRPr="00443E69" w:rsidRDefault="00443E69" w:rsidP="00982B03">
      <w:pPr>
        <w:pStyle w:val="HeadingFour"/>
        <w:rPr>
          <w:rStyle w:val="BlockTextChar"/>
        </w:rPr>
      </w:pPr>
      <w:r w:rsidRPr="00462558">
        <w:t>Exempting applicant</w:t>
      </w:r>
      <w:r w:rsidR="003854D0">
        <w:t>s</w:t>
      </w:r>
      <w:r w:rsidRPr="00462558">
        <w:t xml:space="preserve"> from the residence requirements</w:t>
      </w:r>
      <w:r w:rsidR="00A02B79">
        <w:t>/occupancy requirements</w:t>
      </w:r>
    </w:p>
    <w:p w:rsidR="00443E69" w:rsidRDefault="00443E69" w:rsidP="00443E69">
      <w:pPr>
        <w:pStyle w:val="BlockText"/>
      </w:pPr>
      <w:r w:rsidRPr="00462558">
        <w:t xml:space="preserve">Where </w:t>
      </w:r>
      <w:r>
        <w:t xml:space="preserve">satisfied that </w:t>
      </w:r>
      <w:r w:rsidRPr="00462558">
        <w:t xml:space="preserve">there are special reasons </w:t>
      </w:r>
      <w:r>
        <w:t xml:space="preserve">to do so, the Commissioner may exempt </w:t>
      </w:r>
      <w:r w:rsidR="003854D0">
        <w:t>all</w:t>
      </w:r>
      <w:r w:rsidRPr="00462558">
        <w:t xml:space="preserve"> applicants from the residence requirements.</w:t>
      </w:r>
      <w:r w:rsidRPr="00462558">
        <w:rPr>
          <w:rStyle w:val="FootnoteReference"/>
          <w:sz w:val="24"/>
          <w:szCs w:val="24"/>
        </w:rPr>
        <w:footnoteReference w:id="10"/>
      </w:r>
      <w:r w:rsidRPr="00462558">
        <w:t xml:space="preserve"> However, an exempt applicant must still satisfy all of the other relevant </w:t>
      </w:r>
      <w:r w:rsidR="0062351D">
        <w:t xml:space="preserve">eligibility </w:t>
      </w:r>
      <w:r w:rsidRPr="00462558">
        <w:t>criteria.</w:t>
      </w:r>
    </w:p>
    <w:p w:rsidR="00443E69" w:rsidRPr="00462558" w:rsidRDefault="00443E69" w:rsidP="00443E69">
      <w:pPr>
        <w:pStyle w:val="BlockText"/>
      </w:pPr>
      <w:r w:rsidRPr="00462558">
        <w:t xml:space="preserve">The discretion will generally be exercised where the applicants demonstrate that they are genuinely purchasing a residence to use as their home and that there are special circumstances that </w:t>
      </w:r>
      <w:r w:rsidR="003854D0">
        <w:t xml:space="preserve">arise which </w:t>
      </w:r>
      <w:r w:rsidRPr="00462558">
        <w:t xml:space="preserve">prevent </w:t>
      </w:r>
      <w:r w:rsidR="003854D0">
        <w:t>them</w:t>
      </w:r>
      <w:r w:rsidRPr="00462558">
        <w:t xml:space="preserve"> from complying with the residence requirements.</w:t>
      </w:r>
    </w:p>
    <w:p w:rsidR="00443E69" w:rsidRPr="00462558" w:rsidRDefault="00443E69" w:rsidP="00443E69">
      <w:pPr>
        <w:pStyle w:val="BlockText"/>
      </w:pPr>
      <w:r w:rsidRPr="00462558">
        <w:t>Factors that TRO will consider in determining whether to exempt an applicant include:</w:t>
      </w:r>
    </w:p>
    <w:p w:rsidR="00443E69" w:rsidRPr="00462558" w:rsidRDefault="00443E69" w:rsidP="002821FB">
      <w:pPr>
        <w:pStyle w:val="BlockText"/>
        <w:numPr>
          <w:ilvl w:val="1"/>
          <w:numId w:val="3"/>
        </w:numPr>
      </w:pPr>
      <w:r w:rsidRPr="00462558">
        <w:t xml:space="preserve">whether the applicant intends to occupy the residence as their principal place of residence in the future; </w:t>
      </w:r>
      <w:r w:rsidR="003854D0">
        <w:t>and</w:t>
      </w:r>
    </w:p>
    <w:p w:rsidR="00443E69" w:rsidRDefault="00443E69" w:rsidP="002821FB">
      <w:pPr>
        <w:pStyle w:val="BlockText"/>
        <w:numPr>
          <w:ilvl w:val="1"/>
          <w:numId w:val="3"/>
        </w:numPr>
      </w:pPr>
      <w:r w:rsidRPr="00462558">
        <w:t>the circumstances that prevent the applicant(s) from meeting the residence requirements</w:t>
      </w:r>
      <w:r w:rsidR="003854D0">
        <w:t>.</w:t>
      </w:r>
    </w:p>
    <w:p w:rsidR="00443E69" w:rsidRPr="002234E8" w:rsidRDefault="002234E8" w:rsidP="002234E8">
      <w:pPr>
        <w:pStyle w:val="BlockText"/>
        <w:numPr>
          <w:ilvl w:val="0"/>
          <w:numId w:val="0"/>
        </w:numPr>
        <w:rPr>
          <w:i/>
          <w:u w:val="single"/>
        </w:rPr>
      </w:pPr>
      <w:r w:rsidRPr="002234E8">
        <w:rPr>
          <w:i/>
          <w:u w:val="single"/>
        </w:rPr>
        <w:t>E</w:t>
      </w:r>
      <w:r w:rsidR="00443E69" w:rsidRPr="002234E8">
        <w:rPr>
          <w:i/>
          <w:u w:val="single"/>
        </w:rPr>
        <w:t>xamples where TRO would generally exempt all applicants.</w:t>
      </w:r>
    </w:p>
    <w:p w:rsidR="00982B03" w:rsidRDefault="00443E69" w:rsidP="009E0B01">
      <w:pPr>
        <w:pStyle w:val="Exampletext"/>
        <w:spacing w:after="0"/>
      </w:pPr>
      <w:r w:rsidRPr="00462558">
        <w:t xml:space="preserve">Applicants purchase a home </w:t>
      </w:r>
      <w:r>
        <w:t>to occupy</w:t>
      </w:r>
      <w:r w:rsidRPr="00462558">
        <w:t xml:space="preserve"> as </w:t>
      </w:r>
      <w:r>
        <w:t>their</w:t>
      </w:r>
      <w:r w:rsidRPr="00462558">
        <w:t xml:space="preserve"> principal place of residence</w:t>
      </w:r>
      <w:r>
        <w:t xml:space="preserve"> and prior to commencing occupation, the home becomes</w:t>
      </w:r>
      <w:r w:rsidRPr="00462558">
        <w:t xml:space="preserve"> uninhabitable through no fault or wilful action of the applicant, such as the home being destroyed or badly damaged by a natural disaster.</w:t>
      </w:r>
    </w:p>
    <w:p w:rsidR="008E679A" w:rsidRDefault="008E679A" w:rsidP="008E679A">
      <w:pPr>
        <w:pStyle w:val="BlockText"/>
        <w:numPr>
          <w:ilvl w:val="0"/>
          <w:numId w:val="0"/>
        </w:numPr>
        <w:spacing w:after="0"/>
      </w:pPr>
    </w:p>
    <w:p w:rsidR="00443E69" w:rsidRDefault="00443E69" w:rsidP="008E679A">
      <w:pPr>
        <w:pStyle w:val="Exampletext"/>
        <w:spacing w:before="0" w:after="0"/>
      </w:pPr>
      <w:r w:rsidRPr="00462558">
        <w:t xml:space="preserve">Applicants </w:t>
      </w:r>
      <w:r>
        <w:t xml:space="preserve">who are spouses </w:t>
      </w:r>
      <w:r w:rsidRPr="00462558">
        <w:t xml:space="preserve">purchase a home </w:t>
      </w:r>
      <w:r>
        <w:t>to occupy</w:t>
      </w:r>
      <w:r w:rsidRPr="00462558">
        <w:t xml:space="preserve"> as </w:t>
      </w:r>
      <w:r>
        <w:t>their</w:t>
      </w:r>
      <w:r w:rsidRPr="00462558">
        <w:t xml:space="preserve"> principal place of residence</w:t>
      </w:r>
      <w:r>
        <w:t xml:space="preserve"> and prior to commencing occupation it is compulsory for one of the applicants to relocate</w:t>
      </w:r>
      <w:r w:rsidRPr="00462558">
        <w:t xml:space="preserve"> to </w:t>
      </w:r>
      <w:r>
        <w:t xml:space="preserve">continue their usual employment (for example, as defence personnel) and at the date of entry into the </w:t>
      </w:r>
      <w:r w:rsidR="00384246">
        <w:t>contract</w:t>
      </w:r>
      <w:r>
        <w:t xml:space="preserve"> to purchase the home</w:t>
      </w:r>
      <w:r w:rsidDel="004870E3">
        <w:t xml:space="preserve"> </w:t>
      </w:r>
      <w:r>
        <w:t>the applicants were unaware that they would be relocated</w:t>
      </w:r>
      <w:r w:rsidRPr="00462558">
        <w:t>.</w:t>
      </w:r>
    </w:p>
    <w:p w:rsidR="00443E69" w:rsidRPr="002234E8" w:rsidRDefault="002234E8" w:rsidP="002234E8">
      <w:pPr>
        <w:pStyle w:val="BlockText"/>
        <w:numPr>
          <w:ilvl w:val="0"/>
          <w:numId w:val="0"/>
        </w:numPr>
        <w:spacing w:before="240"/>
        <w:rPr>
          <w:i/>
          <w:u w:val="single"/>
        </w:rPr>
      </w:pPr>
      <w:r w:rsidRPr="002234E8">
        <w:rPr>
          <w:i/>
          <w:u w:val="single"/>
        </w:rPr>
        <w:t>E</w:t>
      </w:r>
      <w:r w:rsidR="00443E69" w:rsidRPr="002234E8">
        <w:rPr>
          <w:i/>
          <w:u w:val="single"/>
        </w:rPr>
        <w:t>xample where TRO would generally not exempt a</w:t>
      </w:r>
      <w:r w:rsidR="003854D0">
        <w:rPr>
          <w:i/>
          <w:u w:val="single"/>
        </w:rPr>
        <w:t>ll</w:t>
      </w:r>
      <w:r w:rsidR="00443E69" w:rsidRPr="002234E8">
        <w:rPr>
          <w:i/>
          <w:u w:val="single"/>
        </w:rPr>
        <w:t xml:space="preserve"> applicant</w:t>
      </w:r>
      <w:r w:rsidR="003854D0">
        <w:rPr>
          <w:i/>
          <w:u w:val="single"/>
        </w:rPr>
        <w:t>s</w:t>
      </w:r>
      <w:r w:rsidR="00443E69" w:rsidRPr="002234E8">
        <w:rPr>
          <w:i/>
          <w:u w:val="single"/>
        </w:rPr>
        <w:t>.</w:t>
      </w:r>
    </w:p>
    <w:p w:rsidR="00443E69" w:rsidRDefault="00443E69" w:rsidP="002821FB">
      <w:pPr>
        <w:pStyle w:val="Exampletext"/>
      </w:pPr>
      <w:r w:rsidRPr="00462558">
        <w:t>An applicant has been looking to buy her own home and has found a unit that she likes</w:t>
      </w:r>
      <w:r w:rsidR="003854D0">
        <w:t xml:space="preserve">. She enters into a contract to purchase the unit off the plan but, prior to settlement, agrees to a lease back arrangement with the developer for an 18 month period. </w:t>
      </w:r>
    </w:p>
    <w:p w:rsidR="00443E69" w:rsidRPr="00462558" w:rsidRDefault="00443E69" w:rsidP="002821FB">
      <w:pPr>
        <w:pStyle w:val="HeadingTwo"/>
      </w:pPr>
      <w:r w:rsidRPr="00462558">
        <w:t>Applications for exemptions or variation of requirements</w:t>
      </w:r>
    </w:p>
    <w:p w:rsidR="00443E69" w:rsidRDefault="00443E69" w:rsidP="00443E69">
      <w:pPr>
        <w:pStyle w:val="BlockText"/>
      </w:pPr>
      <w:r w:rsidRPr="00462558">
        <w:t>Applicants seeking exemption from the 18-year minimum age requirement should make a written application to TRO at the time they make application for the FHOG</w:t>
      </w:r>
      <w:r w:rsidR="003F5201">
        <w:t xml:space="preserve"> or FHO</w:t>
      </w:r>
      <w:r w:rsidR="001E3C6A">
        <w:t>D</w:t>
      </w:r>
      <w:r w:rsidRPr="00462558">
        <w:t xml:space="preserve">. </w:t>
      </w:r>
    </w:p>
    <w:p w:rsidR="00443E69" w:rsidRPr="002821FB" w:rsidRDefault="00443E69" w:rsidP="002821FB">
      <w:pPr>
        <w:pStyle w:val="BlockText"/>
      </w:pPr>
      <w:r w:rsidRPr="002821FB">
        <w:t xml:space="preserve">Applicants seeking a variation to the residence requirements should make written application to </w:t>
      </w:r>
      <w:r w:rsidRPr="008E679A">
        <w:rPr>
          <w:szCs w:val="22"/>
        </w:rPr>
        <w:t xml:space="preserve">TRO </w:t>
      </w:r>
      <w:r w:rsidRPr="008E679A">
        <w:rPr>
          <w:szCs w:val="22"/>
          <w:u w:val="single"/>
        </w:rPr>
        <w:t>as soon</w:t>
      </w:r>
      <w:r w:rsidRPr="008E679A">
        <w:rPr>
          <w:szCs w:val="22"/>
        </w:rPr>
        <w:t xml:space="preserve"> as they</w:t>
      </w:r>
      <w:r w:rsidRPr="002821FB">
        <w:t xml:space="preserve"> become aware that they cannot comply with the requirements. </w:t>
      </w:r>
    </w:p>
    <w:p w:rsidR="00443E69" w:rsidRDefault="00443E69" w:rsidP="00443E69">
      <w:pPr>
        <w:pStyle w:val="BlockText"/>
      </w:pPr>
      <w:r w:rsidRPr="00462558">
        <w:t xml:space="preserve">In either case, applicants </w:t>
      </w:r>
      <w:r>
        <w:t xml:space="preserve">should </w:t>
      </w:r>
      <w:r w:rsidRPr="00462558">
        <w:t>provide relevant information in support of their application.</w:t>
      </w:r>
    </w:p>
    <w:p w:rsidR="00443E69" w:rsidRPr="00462558" w:rsidRDefault="00443E69" w:rsidP="002821FB">
      <w:pPr>
        <w:pStyle w:val="HeadingTwo"/>
      </w:pPr>
      <w:r w:rsidRPr="00462558">
        <w:t>The discretion to extend time to apply for the FHOG</w:t>
      </w:r>
    </w:p>
    <w:p w:rsidR="00C143C0" w:rsidRDefault="00443E69" w:rsidP="00443E69">
      <w:pPr>
        <w:pStyle w:val="BlockText"/>
      </w:pPr>
      <w:r w:rsidRPr="00462558">
        <w:t xml:space="preserve">A person may apply for the FHOG within the period starting at the commencement date of the eligible transaction and for up to 12 months after the completion of the eligible </w:t>
      </w:r>
      <w:r w:rsidRPr="00462558">
        <w:lastRenderedPageBreak/>
        <w:t>transaction.</w:t>
      </w:r>
      <w:r w:rsidRPr="00462558">
        <w:rPr>
          <w:rStyle w:val="FootnoteReference"/>
          <w:sz w:val="24"/>
          <w:szCs w:val="24"/>
        </w:rPr>
        <w:footnoteReference w:id="11"/>
      </w:r>
      <w:r w:rsidRPr="00462558">
        <w:t xml:space="preserve"> However, the Commissioner has the discretion to extend the time in which an application can be made.</w:t>
      </w:r>
      <w:r w:rsidRPr="00462558">
        <w:rPr>
          <w:rStyle w:val="FootnoteReference"/>
          <w:sz w:val="24"/>
          <w:szCs w:val="24"/>
        </w:rPr>
        <w:footnoteReference w:id="12"/>
      </w:r>
      <w:r w:rsidRPr="00462558">
        <w:t xml:space="preserve"> </w:t>
      </w:r>
    </w:p>
    <w:p w:rsidR="00443E69" w:rsidRDefault="00443E69" w:rsidP="00443E69">
      <w:pPr>
        <w:pStyle w:val="BlockText"/>
      </w:pPr>
      <w:r w:rsidRPr="00462558">
        <w:t>One of the fa</w:t>
      </w:r>
      <w:r>
        <w:t>ctors that the Commissioner</w:t>
      </w:r>
      <w:r w:rsidRPr="00462558">
        <w:t xml:space="preserve"> take</w:t>
      </w:r>
      <w:r>
        <w:t>s</w:t>
      </w:r>
      <w:r w:rsidRPr="00462558">
        <w:t xml:space="preserve"> into account when considering whether to extend the application period is whether an applicant has not applied for the </w:t>
      </w:r>
      <w:r w:rsidR="00412351">
        <w:t>FHOG</w:t>
      </w:r>
      <w:r w:rsidRPr="00462558">
        <w:t xml:space="preserve"> because they were waiting to become an Australian citizen or permanent resident in order to be eligible for the FHOG (as that eligibility requirement must be fulfilled at the date of application).</w:t>
      </w:r>
      <w:r w:rsidRPr="00462558">
        <w:rPr>
          <w:rStyle w:val="FootnoteReference"/>
          <w:sz w:val="24"/>
          <w:szCs w:val="24"/>
        </w:rPr>
        <w:footnoteReference w:id="13"/>
      </w:r>
    </w:p>
    <w:p w:rsidR="00443E69" w:rsidRPr="00C143C0" w:rsidRDefault="00C143C0" w:rsidP="00C143C0">
      <w:pPr>
        <w:pStyle w:val="BlockText"/>
        <w:numPr>
          <w:ilvl w:val="0"/>
          <w:numId w:val="0"/>
        </w:numPr>
        <w:rPr>
          <w:i/>
          <w:u w:val="single"/>
        </w:rPr>
      </w:pPr>
      <w:r w:rsidRPr="00C143C0">
        <w:rPr>
          <w:i/>
          <w:u w:val="single"/>
        </w:rPr>
        <w:t>E</w:t>
      </w:r>
      <w:r w:rsidR="00443E69" w:rsidRPr="00C143C0">
        <w:rPr>
          <w:i/>
          <w:u w:val="single"/>
        </w:rPr>
        <w:t>xample where TRO would generally extend the time in which an application can be made.</w:t>
      </w:r>
    </w:p>
    <w:p w:rsidR="00443E69" w:rsidRPr="00462558" w:rsidRDefault="00443E69" w:rsidP="002821FB">
      <w:pPr>
        <w:pStyle w:val="Exampletext"/>
      </w:pPr>
      <w:r>
        <w:t>Prior to the purchase of a home, an</w:t>
      </w:r>
      <w:r w:rsidRPr="00462558">
        <w:t xml:space="preserve"> applicant </w:t>
      </w:r>
      <w:r>
        <w:t>lodges an application to become a permanent resident. However, due to delays in processing that application by the Australian Government, the applicant’s permanent residency is not granted until more than 12 months after</w:t>
      </w:r>
      <w:r w:rsidRPr="00B46C01">
        <w:t xml:space="preserve"> </w:t>
      </w:r>
      <w:r w:rsidRPr="00462558">
        <w:t xml:space="preserve">completion of the </w:t>
      </w:r>
      <w:r>
        <w:t>purchase.</w:t>
      </w:r>
    </w:p>
    <w:p w:rsidR="00443E69" w:rsidRPr="00C143C0" w:rsidRDefault="00C143C0" w:rsidP="00C143C0">
      <w:pPr>
        <w:pStyle w:val="BlockText"/>
        <w:numPr>
          <w:ilvl w:val="0"/>
          <w:numId w:val="0"/>
        </w:numPr>
        <w:rPr>
          <w:i/>
          <w:u w:val="single"/>
        </w:rPr>
      </w:pPr>
      <w:r w:rsidRPr="00C143C0">
        <w:rPr>
          <w:i/>
          <w:u w:val="single"/>
        </w:rPr>
        <w:t>E</w:t>
      </w:r>
      <w:r w:rsidR="00443E69" w:rsidRPr="00C143C0">
        <w:rPr>
          <w:i/>
          <w:u w:val="single"/>
        </w:rPr>
        <w:t>xample where TRO would generally not extend the time in which an application can be made.</w:t>
      </w:r>
    </w:p>
    <w:p w:rsidR="00443E69" w:rsidRPr="00443E69" w:rsidRDefault="00443E69" w:rsidP="002821FB">
      <w:pPr>
        <w:pStyle w:val="Exampletext"/>
        <w:rPr>
          <w:rStyle w:val="BlockTextChar"/>
        </w:rPr>
      </w:pPr>
      <w:r w:rsidRPr="00443E69">
        <w:rPr>
          <w:rStyle w:val="BlockTextChar"/>
        </w:rPr>
        <w:t xml:space="preserve">An applicant purchases a home while in Australia under a student visa. They are not eligible to apply for permanent residency until </w:t>
      </w:r>
      <w:r w:rsidRPr="008E679A">
        <w:rPr>
          <w:u w:val="single"/>
        </w:rPr>
        <w:t>more than</w:t>
      </w:r>
      <w:r w:rsidRPr="008E679A">
        <w:rPr>
          <w:rStyle w:val="BlockTextChar"/>
        </w:rPr>
        <w:t xml:space="preserve"> 12</w:t>
      </w:r>
      <w:r w:rsidRPr="00443E69">
        <w:rPr>
          <w:rStyle w:val="BlockTextChar"/>
        </w:rPr>
        <w:t xml:space="preserve"> months after the purchase is completed. The applicant applies for permanent residency and become</w:t>
      </w:r>
      <w:r w:rsidR="009B71F5">
        <w:rPr>
          <w:rStyle w:val="BlockTextChar"/>
        </w:rPr>
        <w:t>s</w:t>
      </w:r>
      <w:r w:rsidRPr="00443E69">
        <w:rPr>
          <w:rStyle w:val="BlockTextChar"/>
        </w:rPr>
        <w:t xml:space="preserve"> a permanent resident 18 months after the purchase is completed.</w:t>
      </w:r>
    </w:p>
    <w:p w:rsidR="002821FB" w:rsidRDefault="00254A9F" w:rsidP="002821FB">
      <w:pPr>
        <w:pStyle w:val="HeadingTwo"/>
      </w:pPr>
      <w:r>
        <w:t>Legislat</w:t>
      </w:r>
      <w:r w:rsidR="002821FB">
        <w:t>ion</w:t>
      </w:r>
    </w:p>
    <w:p w:rsidR="00EC06DD" w:rsidRDefault="00443E69" w:rsidP="00EC06DD">
      <w:pPr>
        <w:pStyle w:val="BlockText"/>
      </w:pPr>
      <w:r w:rsidRPr="00462558">
        <w:t xml:space="preserve">Refer to the </w:t>
      </w:r>
      <w:r w:rsidR="00384246">
        <w:t>FHOGA</w:t>
      </w:r>
      <w:r w:rsidRPr="00462558">
        <w:t xml:space="preserve"> and the </w:t>
      </w:r>
      <w:r w:rsidR="00384246">
        <w:t xml:space="preserve">SDA </w:t>
      </w:r>
      <w:r w:rsidRPr="00462558">
        <w:t xml:space="preserve">for the legislative basis for the FHOG, </w:t>
      </w:r>
      <w:r w:rsidR="003F5201">
        <w:t>FHO</w:t>
      </w:r>
      <w:r w:rsidR="001E3C6A">
        <w:t>D</w:t>
      </w:r>
      <w:r w:rsidR="003F5201">
        <w:t xml:space="preserve">, </w:t>
      </w:r>
      <w:r>
        <w:t>SPCC</w:t>
      </w:r>
      <w:r w:rsidRPr="00462558">
        <w:t xml:space="preserve"> and PPRR.</w:t>
      </w:r>
    </w:p>
    <w:p w:rsidR="006034B6" w:rsidRDefault="00513926" w:rsidP="00EC06DD">
      <w:pPr>
        <w:pStyle w:val="HeadingTwo"/>
      </w:pPr>
      <w:r>
        <w:t>Commissioner’s Guidelines</w:t>
      </w:r>
    </w:p>
    <w:p w:rsidR="00513926" w:rsidRPr="002D6D82" w:rsidRDefault="00513926" w:rsidP="00513926">
      <w:pPr>
        <w:pStyle w:val="BlockText"/>
      </w:pPr>
      <w:r w:rsidRPr="002D6D82">
        <w:t>Co</w:t>
      </w:r>
      <w:r>
        <w:t xml:space="preserve">mmissioner’s Guideline </w:t>
      </w:r>
      <w:hyperlink r:id="rId17" w:tooltip="Web link to CG-GEN-001" w:history="1">
        <w:r w:rsidR="007D0270" w:rsidRPr="007D0270">
          <w:rPr>
            <w:rStyle w:val="Hyperlink"/>
          </w:rPr>
          <w:t>CG-GEN-001</w:t>
        </w:r>
      </w:hyperlink>
      <w:r w:rsidR="007D0270">
        <w:t xml:space="preserve"> </w:t>
      </w:r>
      <w:r w:rsidRPr="002D6D82">
        <w:t>which sets out information on the revenue publication system, is incorporated into and is to be read as one with this Guideline.</w:t>
      </w:r>
      <w:r>
        <w:t xml:space="preserve"> </w:t>
      </w:r>
      <w:r w:rsidRPr="00987211">
        <w:t>All Circulars and Guidelines are available from TRO</w:t>
      </w:r>
      <w:r w:rsidR="00AC46E8">
        <w:t>’s</w:t>
      </w:r>
      <w:r w:rsidRPr="00987211">
        <w:t xml:space="preserve"> website.</w:t>
      </w:r>
    </w:p>
    <w:p w:rsidR="00EC06DD" w:rsidRDefault="00EC06DD" w:rsidP="0050059C">
      <w:pPr>
        <w:pStyle w:val="HeadingTwo"/>
        <w:tabs>
          <w:tab w:val="left" w:pos="2970"/>
        </w:tabs>
      </w:pPr>
      <w:r>
        <w:t>Date of effect</w:t>
      </w:r>
    </w:p>
    <w:p w:rsidR="00EC06DD" w:rsidRDefault="00EC06DD" w:rsidP="00EC06DD">
      <w:pPr>
        <w:pStyle w:val="BlockText"/>
      </w:pPr>
      <w:r>
        <w:t xml:space="preserve">This version of the Guideline takes effect from </w:t>
      </w:r>
      <w:r w:rsidR="009D0C00">
        <w:t>24 May 2016</w:t>
      </w:r>
      <w:r w:rsidR="002E7215">
        <w:t>.</w:t>
      </w:r>
    </w:p>
    <w:p w:rsidR="00EC06DD" w:rsidRDefault="00EC06DD" w:rsidP="006034B6"/>
    <w:p w:rsidR="00F504EA" w:rsidRDefault="003222F0" w:rsidP="00F504EA">
      <w:pPr>
        <w:tabs>
          <w:tab w:val="left" w:pos="1020"/>
        </w:tabs>
      </w:pPr>
      <w:r>
        <w:rPr>
          <w:noProof/>
        </w:rPr>
        <w:drawing>
          <wp:inline distT="0" distB="0" distL="0" distR="0">
            <wp:extent cx="1847850" cy="352425"/>
            <wp:effectExtent l="0" t="0" r="0" b="9525"/>
            <wp:docPr id="1" name="Picture 4"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47850" cy="352425"/>
                    </a:xfrm>
                    <a:prstGeom prst="rect">
                      <a:avLst/>
                    </a:prstGeom>
                    <a:noFill/>
                    <a:ln>
                      <a:noFill/>
                    </a:ln>
                  </pic:spPr>
                </pic:pic>
              </a:graphicData>
            </a:graphic>
          </wp:inline>
        </w:drawing>
      </w:r>
    </w:p>
    <w:p w:rsidR="006034B6" w:rsidRDefault="002E7215" w:rsidP="006034B6">
      <w:r>
        <w:t>Grant Parsons</w:t>
      </w:r>
    </w:p>
    <w:p w:rsidR="00AC46E8" w:rsidRDefault="00560168" w:rsidP="00AC46E8">
      <w:pPr>
        <w:rPr>
          <w:b/>
        </w:rPr>
      </w:pPr>
      <w:r w:rsidRPr="00560168">
        <w:rPr>
          <w:b/>
        </w:rPr>
        <w:t>COMMISSIONER OF TERRITORY REVENUE</w:t>
      </w:r>
    </w:p>
    <w:p w:rsidR="006034B6" w:rsidRDefault="006034B6" w:rsidP="006034B6"/>
    <w:p w:rsidR="006034B6" w:rsidRDefault="006034B6" w:rsidP="006034B6">
      <w:r>
        <w:t>Date of Issue:</w:t>
      </w:r>
      <w:r w:rsidR="00AC46E8">
        <w:t xml:space="preserve"> </w:t>
      </w:r>
      <w:r w:rsidR="009D0C00">
        <w:t>24 May 2016</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204A0B" w:rsidTr="00204A0B">
        <w:tc>
          <w:tcPr>
            <w:tcW w:w="9854" w:type="dxa"/>
            <w:gridSpan w:val="2"/>
          </w:tcPr>
          <w:p w:rsidR="006034B6" w:rsidRPr="00204A0B" w:rsidRDefault="006034B6" w:rsidP="00EC06DD">
            <w:pPr>
              <w:rPr>
                <w:sz w:val="20"/>
              </w:rPr>
            </w:pPr>
            <w:r w:rsidRPr="00204A0B">
              <w:rPr>
                <w:sz w:val="20"/>
              </w:rPr>
              <w:t>For further information please contact the Territory Revenue Office:</w:t>
            </w:r>
          </w:p>
        </w:tc>
      </w:tr>
      <w:tr w:rsidR="006034B6" w:rsidRPr="00204A0B" w:rsidTr="00204A0B">
        <w:tc>
          <w:tcPr>
            <w:tcW w:w="4927" w:type="dxa"/>
          </w:tcPr>
          <w:p w:rsidR="006034B6" w:rsidRPr="00204A0B" w:rsidRDefault="006034B6" w:rsidP="00EC06DD">
            <w:pPr>
              <w:rPr>
                <w:sz w:val="20"/>
              </w:rPr>
            </w:pPr>
            <w:r w:rsidRPr="00204A0B">
              <w:rPr>
                <w:sz w:val="20"/>
              </w:rPr>
              <w:t>GPO Box 154</w:t>
            </w:r>
          </w:p>
          <w:p w:rsidR="006034B6" w:rsidRPr="00204A0B" w:rsidRDefault="006034B6" w:rsidP="00EC06DD">
            <w:pPr>
              <w:rPr>
                <w:sz w:val="20"/>
              </w:rPr>
            </w:pPr>
            <w:r w:rsidRPr="00204A0B">
              <w:rPr>
                <w:sz w:val="20"/>
              </w:rPr>
              <w:t>Darwin  NT  0801</w:t>
            </w:r>
          </w:p>
          <w:p w:rsidR="006034B6" w:rsidRPr="00204A0B" w:rsidRDefault="006034B6" w:rsidP="00204A0B">
            <w:pPr>
              <w:pStyle w:val="BlockText"/>
              <w:numPr>
                <w:ilvl w:val="0"/>
                <w:numId w:val="0"/>
              </w:numPr>
              <w:spacing w:after="0"/>
              <w:rPr>
                <w:sz w:val="20"/>
              </w:rPr>
            </w:pPr>
            <w:r w:rsidRPr="00204A0B">
              <w:rPr>
                <w:sz w:val="20"/>
              </w:rPr>
              <w:t xml:space="preserve">Email: </w:t>
            </w:r>
            <w:hyperlink r:id="rId19" w:tooltip="Link to TRO email address" w:history="1">
              <w:r w:rsidR="009C5ADB">
                <w:rPr>
                  <w:rStyle w:val="Hyperlink"/>
                  <w:sz w:val="20"/>
                </w:rPr>
                <w:t>ntrevenue</w:t>
              </w:r>
              <w:r w:rsidR="00513926" w:rsidRPr="00204A0B">
                <w:rPr>
                  <w:rStyle w:val="Hyperlink"/>
                  <w:sz w:val="20"/>
                </w:rPr>
                <w:t>@nt.gov.au</w:t>
              </w:r>
            </w:hyperlink>
          </w:p>
        </w:tc>
        <w:tc>
          <w:tcPr>
            <w:tcW w:w="4927" w:type="dxa"/>
          </w:tcPr>
          <w:p w:rsidR="006034B6" w:rsidRPr="00204A0B" w:rsidRDefault="006034B6" w:rsidP="00EC06DD">
            <w:pPr>
              <w:rPr>
                <w:sz w:val="20"/>
              </w:rPr>
            </w:pPr>
            <w:r w:rsidRPr="00204A0B">
              <w:rPr>
                <w:sz w:val="20"/>
              </w:rPr>
              <w:t>Phone: 1300 305 353</w:t>
            </w:r>
          </w:p>
          <w:p w:rsidR="006034B6" w:rsidRPr="00204A0B" w:rsidRDefault="006034B6" w:rsidP="00EC06DD">
            <w:pPr>
              <w:rPr>
                <w:sz w:val="20"/>
              </w:rPr>
            </w:pPr>
            <w:r w:rsidRPr="00204A0B">
              <w:rPr>
                <w:sz w:val="20"/>
              </w:rPr>
              <w:t xml:space="preserve">Website: </w:t>
            </w:r>
            <w:hyperlink r:id="rId20" w:tooltip="Link to TRO website" w:history="1">
              <w:r w:rsidRPr="00204A0B">
                <w:rPr>
                  <w:rStyle w:val="Hyperlink"/>
                  <w:sz w:val="20"/>
                </w:rPr>
                <w:t>www.revenue.nt.gov.au</w:t>
              </w:r>
            </w:hyperlink>
          </w:p>
        </w:tc>
      </w:tr>
    </w:tbl>
    <w:p w:rsidR="006034B6" w:rsidRPr="00EC06DD" w:rsidRDefault="006034B6" w:rsidP="00364D5F">
      <w:pPr>
        <w:tabs>
          <w:tab w:val="left" w:pos="3090"/>
        </w:tabs>
        <w:rPr>
          <w:sz w:val="2"/>
          <w:szCs w:val="2"/>
        </w:rPr>
      </w:pPr>
    </w:p>
    <w:sectPr w:rsidR="006034B6" w:rsidRPr="00EC06DD" w:rsidSect="00982B03">
      <w:type w:val="continuous"/>
      <w:pgSz w:w="11906" w:h="16838" w:code="9"/>
      <w:pgMar w:top="851" w:right="1134" w:bottom="567"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906" w:rsidRDefault="00483906">
      <w:r>
        <w:separator/>
      </w:r>
    </w:p>
  </w:endnote>
  <w:endnote w:type="continuationSeparator" w:id="0">
    <w:p w:rsidR="00483906" w:rsidRDefault="00483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B31" w:rsidRPr="00364D5F" w:rsidRDefault="00225B31"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CF72D9">
      <w:rPr>
        <w:noProof/>
        <w:sz w:val="16"/>
        <w:szCs w:val="16"/>
      </w:rPr>
      <w:t>8</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CF72D9">
      <w:rPr>
        <w:noProof/>
        <w:sz w:val="16"/>
        <w:szCs w:val="16"/>
      </w:rPr>
      <w:t>8</w:t>
    </w:r>
    <w:r w:rsidRPr="006034B6">
      <w:rPr>
        <w:sz w:val="16"/>
        <w:szCs w:val="16"/>
      </w:rPr>
      <w:fldChar w:fldCharType="end"/>
    </w:r>
    <w:r>
      <w:rPr>
        <w:sz w:val="16"/>
        <w:szCs w:val="16"/>
      </w:rPr>
      <w:tab/>
      <w:t>CG-HI-003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B31" w:rsidRDefault="00225B31" w:rsidP="00364D5F">
    <w:pPr>
      <w:pStyle w:val="Footer"/>
      <w:tabs>
        <w:tab w:val="clear" w:pos="4153"/>
        <w:tab w:val="clear" w:pos="8306"/>
        <w:tab w:val="right" w:pos="9720"/>
      </w:tabs>
      <w:rPr>
        <w:sz w:val="16"/>
        <w:szCs w:val="16"/>
      </w:rPr>
    </w:pPr>
  </w:p>
  <w:p w:rsidR="00225B31" w:rsidRPr="006034B6" w:rsidRDefault="00225B31"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CF72D9">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CF72D9">
      <w:rPr>
        <w:noProof/>
        <w:sz w:val="16"/>
        <w:szCs w:val="16"/>
      </w:rPr>
      <w:t>8</w:t>
    </w:r>
    <w:r w:rsidRPr="006034B6">
      <w:rPr>
        <w:sz w:val="16"/>
        <w:szCs w:val="16"/>
      </w:rPr>
      <w:fldChar w:fldCharType="end"/>
    </w:r>
    <w:r>
      <w:rPr>
        <w:sz w:val="16"/>
        <w:szCs w:val="16"/>
      </w:rPr>
      <w:tab/>
      <w:t>CG-HI-003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906" w:rsidRDefault="00483906">
      <w:r>
        <w:separator/>
      </w:r>
    </w:p>
  </w:footnote>
  <w:footnote w:type="continuationSeparator" w:id="0">
    <w:p w:rsidR="00483906" w:rsidRDefault="00483906">
      <w:r>
        <w:continuationSeparator/>
      </w:r>
    </w:p>
  </w:footnote>
  <w:footnote w:id="1">
    <w:p w:rsidR="00225B31" w:rsidRPr="005D38F6" w:rsidRDefault="00225B31" w:rsidP="00443E69">
      <w:pPr>
        <w:pStyle w:val="FootnoteText"/>
        <w:rPr>
          <w:rFonts w:ascii="Arial" w:hAnsi="Arial" w:cs="Arial"/>
          <w:sz w:val="18"/>
          <w:szCs w:val="18"/>
        </w:rPr>
      </w:pPr>
      <w:r w:rsidRPr="005D38F6">
        <w:rPr>
          <w:rStyle w:val="FootnoteReference"/>
          <w:sz w:val="18"/>
          <w:szCs w:val="18"/>
        </w:rPr>
        <w:footnoteRef/>
      </w:r>
      <w:r w:rsidRPr="005D38F6">
        <w:rPr>
          <w:rFonts w:ascii="Arial" w:hAnsi="Arial" w:cs="Arial"/>
          <w:sz w:val="18"/>
          <w:szCs w:val="18"/>
        </w:rPr>
        <w:t xml:space="preserve"> Section 8(1)(b) of the </w:t>
      </w:r>
      <w:r w:rsidRPr="005D38F6">
        <w:rPr>
          <w:rFonts w:ascii="Arial" w:hAnsi="Arial" w:cs="Arial"/>
          <w:i/>
          <w:sz w:val="18"/>
          <w:szCs w:val="18"/>
        </w:rPr>
        <w:t>First Home Owner Grant Act</w:t>
      </w:r>
      <w:r>
        <w:rPr>
          <w:rFonts w:ascii="Arial" w:hAnsi="Arial" w:cs="Arial"/>
          <w:i/>
          <w:sz w:val="18"/>
          <w:szCs w:val="18"/>
        </w:rPr>
        <w:t xml:space="preserve"> </w:t>
      </w:r>
      <w:r w:rsidRPr="00EF7741">
        <w:rPr>
          <w:rFonts w:ascii="Arial" w:hAnsi="Arial" w:cs="Arial"/>
          <w:sz w:val="18"/>
          <w:szCs w:val="18"/>
        </w:rPr>
        <w:t>(FHOG</w:t>
      </w:r>
      <w:r>
        <w:rPr>
          <w:rFonts w:ascii="Arial" w:hAnsi="Arial" w:cs="Arial"/>
          <w:sz w:val="18"/>
          <w:szCs w:val="18"/>
        </w:rPr>
        <w:t>A</w:t>
      </w:r>
      <w:r w:rsidRPr="00EF7741">
        <w:rPr>
          <w:rFonts w:ascii="Arial" w:hAnsi="Arial" w:cs="Arial"/>
          <w:sz w:val="18"/>
          <w:szCs w:val="18"/>
        </w:rPr>
        <w:t>)</w:t>
      </w:r>
      <w:r>
        <w:rPr>
          <w:rFonts w:ascii="Arial" w:hAnsi="Arial" w:cs="Arial"/>
          <w:sz w:val="18"/>
          <w:szCs w:val="18"/>
        </w:rPr>
        <w:t>.</w:t>
      </w:r>
    </w:p>
  </w:footnote>
  <w:footnote w:id="2">
    <w:p w:rsidR="00225B31" w:rsidRPr="005D38F6" w:rsidDel="00225B31" w:rsidRDefault="00225B31" w:rsidP="00443E69">
      <w:pPr>
        <w:pStyle w:val="FootnoteText"/>
        <w:rPr>
          <w:del w:id="1" w:author="kathw" w:date="2012-11-23T14:27:00Z"/>
          <w:rFonts w:ascii="Arial" w:hAnsi="Arial" w:cs="Arial"/>
          <w:i/>
          <w:sz w:val="18"/>
          <w:szCs w:val="18"/>
        </w:rPr>
      </w:pPr>
    </w:p>
  </w:footnote>
  <w:footnote w:id="3">
    <w:p w:rsidR="00225B31" w:rsidRDefault="00225B31" w:rsidP="00443E69">
      <w:pPr>
        <w:pStyle w:val="FootnoteText"/>
      </w:pPr>
      <w:r w:rsidRPr="005D38F6">
        <w:rPr>
          <w:rStyle w:val="FootnoteReference"/>
          <w:sz w:val="18"/>
          <w:szCs w:val="18"/>
        </w:rPr>
        <w:footnoteRef/>
      </w:r>
      <w:r w:rsidRPr="005D38F6">
        <w:rPr>
          <w:rFonts w:ascii="Arial" w:hAnsi="Arial" w:cs="Arial"/>
          <w:sz w:val="18"/>
          <w:szCs w:val="18"/>
        </w:rPr>
        <w:t>Section 8(2) of the</w:t>
      </w:r>
      <w:r>
        <w:rPr>
          <w:rFonts w:ascii="Arial" w:hAnsi="Arial" w:cs="Arial"/>
          <w:sz w:val="18"/>
          <w:szCs w:val="18"/>
        </w:rPr>
        <w:t xml:space="preserve"> FHOGA</w:t>
      </w:r>
      <w:r>
        <w:rPr>
          <w:rFonts w:ascii="Arial" w:hAnsi="Arial" w:cs="Arial"/>
          <w:i/>
          <w:sz w:val="18"/>
          <w:szCs w:val="18"/>
        </w:rPr>
        <w:t>.</w:t>
      </w:r>
    </w:p>
  </w:footnote>
  <w:footnote w:id="4">
    <w:p w:rsidR="00225B31" w:rsidRPr="005D38F6" w:rsidRDefault="00225B31" w:rsidP="00443E69">
      <w:pPr>
        <w:pStyle w:val="FootnoteText"/>
        <w:rPr>
          <w:rFonts w:ascii="Arial" w:hAnsi="Arial" w:cs="Arial"/>
          <w:sz w:val="18"/>
          <w:szCs w:val="18"/>
        </w:rPr>
      </w:pPr>
      <w:r w:rsidRPr="005D38F6">
        <w:rPr>
          <w:rStyle w:val="FootnoteReference"/>
          <w:sz w:val="18"/>
          <w:szCs w:val="18"/>
        </w:rPr>
        <w:footnoteRef/>
      </w:r>
      <w:r w:rsidRPr="005D38F6">
        <w:rPr>
          <w:rFonts w:ascii="Arial" w:hAnsi="Arial" w:cs="Arial"/>
          <w:sz w:val="18"/>
          <w:szCs w:val="18"/>
        </w:rPr>
        <w:t xml:space="preserve"> Section 3 (‘guardian’), 5(3)(c) and 16 of the </w:t>
      </w:r>
      <w:r>
        <w:rPr>
          <w:rFonts w:ascii="Arial" w:hAnsi="Arial" w:cs="Arial"/>
          <w:sz w:val="18"/>
          <w:szCs w:val="18"/>
        </w:rPr>
        <w:t>FHOGA.</w:t>
      </w:r>
    </w:p>
  </w:footnote>
  <w:footnote w:id="5">
    <w:p w:rsidR="00225B31" w:rsidRPr="00586F2E" w:rsidRDefault="00225B31" w:rsidP="00443E69">
      <w:pPr>
        <w:pStyle w:val="FootnoteText"/>
        <w:rPr>
          <w:rFonts w:ascii="Arial" w:hAnsi="Arial" w:cs="Arial"/>
          <w:sz w:val="18"/>
          <w:szCs w:val="18"/>
        </w:rPr>
      </w:pPr>
      <w:r w:rsidRPr="00586F2E">
        <w:rPr>
          <w:rStyle w:val="FootnoteReference"/>
          <w:sz w:val="18"/>
          <w:szCs w:val="18"/>
        </w:rPr>
        <w:footnoteRef/>
      </w:r>
      <w:r w:rsidRPr="00586F2E">
        <w:rPr>
          <w:rFonts w:ascii="Arial" w:hAnsi="Arial" w:cs="Arial"/>
          <w:sz w:val="18"/>
          <w:szCs w:val="18"/>
        </w:rPr>
        <w:t xml:space="preserve"> </w:t>
      </w:r>
      <w:r>
        <w:rPr>
          <w:rFonts w:ascii="Arial" w:hAnsi="Arial" w:cs="Arial"/>
          <w:sz w:val="18"/>
          <w:szCs w:val="18"/>
        </w:rPr>
        <w:t>Section 5(3)(a) of the FHOGA; s</w:t>
      </w:r>
      <w:r w:rsidRPr="00586F2E">
        <w:rPr>
          <w:rFonts w:ascii="Arial" w:hAnsi="Arial" w:cs="Arial"/>
          <w:sz w:val="18"/>
          <w:szCs w:val="18"/>
        </w:rPr>
        <w:t>ection</w:t>
      </w:r>
      <w:r>
        <w:rPr>
          <w:rFonts w:ascii="Arial" w:hAnsi="Arial" w:cs="Arial"/>
          <w:sz w:val="18"/>
          <w:szCs w:val="18"/>
        </w:rPr>
        <w:t>s</w:t>
      </w:r>
      <w:r w:rsidRPr="00586F2E">
        <w:rPr>
          <w:rFonts w:ascii="Arial" w:hAnsi="Arial" w:cs="Arial"/>
          <w:sz w:val="18"/>
          <w:szCs w:val="18"/>
        </w:rPr>
        <w:t xml:space="preserve"> </w:t>
      </w:r>
      <w:r>
        <w:rPr>
          <w:rFonts w:ascii="Arial" w:hAnsi="Arial" w:cs="Arial"/>
          <w:sz w:val="18"/>
          <w:szCs w:val="18"/>
        </w:rPr>
        <w:t xml:space="preserve">89A(1)(i) and 90(1)(g) of the </w:t>
      </w:r>
      <w:r w:rsidR="0034004A" w:rsidRPr="0034004A">
        <w:rPr>
          <w:rFonts w:ascii="Arial" w:hAnsi="Arial" w:cs="Arial"/>
          <w:i/>
          <w:sz w:val="18"/>
          <w:szCs w:val="18"/>
        </w:rPr>
        <w:t>Stamp Duty Act</w:t>
      </w:r>
      <w:r w:rsidR="0034004A">
        <w:rPr>
          <w:rFonts w:ascii="Arial" w:hAnsi="Arial" w:cs="Arial"/>
          <w:sz w:val="18"/>
          <w:szCs w:val="18"/>
        </w:rPr>
        <w:t xml:space="preserve"> (</w:t>
      </w:r>
      <w:r>
        <w:rPr>
          <w:rFonts w:ascii="Arial" w:hAnsi="Arial" w:cs="Arial"/>
          <w:sz w:val="18"/>
          <w:szCs w:val="18"/>
        </w:rPr>
        <w:t>SDA</w:t>
      </w:r>
      <w:r w:rsidR="0034004A">
        <w:rPr>
          <w:rFonts w:ascii="Arial" w:hAnsi="Arial" w:cs="Arial"/>
          <w:sz w:val="18"/>
          <w:szCs w:val="18"/>
        </w:rPr>
        <w:t>)</w:t>
      </w:r>
      <w:r>
        <w:rPr>
          <w:rFonts w:ascii="Arial" w:hAnsi="Arial" w:cs="Arial"/>
          <w:sz w:val="18"/>
          <w:szCs w:val="18"/>
        </w:rPr>
        <w:t>.</w:t>
      </w:r>
    </w:p>
  </w:footnote>
  <w:footnote w:id="6">
    <w:p w:rsidR="00225B31" w:rsidRPr="00DE3ADA" w:rsidRDefault="00225B31" w:rsidP="00443E69">
      <w:pPr>
        <w:pStyle w:val="FootnoteText"/>
        <w:rPr>
          <w:rFonts w:ascii="Arial" w:hAnsi="Arial" w:cs="Arial"/>
          <w:sz w:val="18"/>
          <w:szCs w:val="18"/>
        </w:rPr>
      </w:pPr>
      <w:r w:rsidRPr="00DE3ADA">
        <w:rPr>
          <w:rStyle w:val="FootnoteReference"/>
          <w:sz w:val="18"/>
          <w:szCs w:val="18"/>
        </w:rPr>
        <w:footnoteRef/>
      </w:r>
      <w:r>
        <w:rPr>
          <w:rFonts w:ascii="Arial" w:hAnsi="Arial" w:cs="Arial"/>
          <w:sz w:val="18"/>
          <w:szCs w:val="18"/>
        </w:rPr>
        <w:t xml:space="preserve"> Sections 5(3), </w:t>
      </w:r>
      <w:r w:rsidRPr="00DE3ADA">
        <w:rPr>
          <w:rFonts w:ascii="Arial" w:hAnsi="Arial" w:cs="Arial"/>
          <w:sz w:val="18"/>
          <w:szCs w:val="18"/>
        </w:rPr>
        <w:t>12 and 13(6) of the</w:t>
      </w:r>
      <w:r w:rsidRPr="00DE3ADA">
        <w:rPr>
          <w:rFonts w:ascii="Arial" w:hAnsi="Arial" w:cs="Arial"/>
          <w:i/>
          <w:sz w:val="18"/>
          <w:szCs w:val="18"/>
        </w:rPr>
        <w:t xml:space="preserve"> </w:t>
      </w:r>
      <w:r w:rsidRPr="00DE3ADA">
        <w:rPr>
          <w:rFonts w:ascii="Arial" w:hAnsi="Arial" w:cs="Arial"/>
          <w:sz w:val="18"/>
          <w:szCs w:val="18"/>
        </w:rPr>
        <w:t>FHOG</w:t>
      </w:r>
      <w:r>
        <w:rPr>
          <w:rFonts w:ascii="Arial" w:hAnsi="Arial" w:cs="Arial"/>
          <w:sz w:val="18"/>
          <w:szCs w:val="18"/>
        </w:rPr>
        <w:t>A</w:t>
      </w:r>
      <w:r w:rsidRPr="00DE3ADA">
        <w:rPr>
          <w:rFonts w:ascii="Arial" w:hAnsi="Arial" w:cs="Arial"/>
          <w:i/>
          <w:sz w:val="18"/>
          <w:szCs w:val="18"/>
        </w:rPr>
        <w:t>;</w:t>
      </w:r>
      <w:r w:rsidRPr="00DE3ADA">
        <w:rPr>
          <w:rFonts w:ascii="Arial" w:hAnsi="Arial" w:cs="Arial"/>
          <w:sz w:val="18"/>
          <w:szCs w:val="18"/>
        </w:rPr>
        <w:t xml:space="preserve"> sections 89A(1)(g) and (i) and 90(1)(f) and (g) </w:t>
      </w:r>
      <w:r>
        <w:rPr>
          <w:rFonts w:ascii="Arial" w:hAnsi="Arial" w:cs="Arial"/>
          <w:sz w:val="18"/>
          <w:szCs w:val="18"/>
        </w:rPr>
        <w:t xml:space="preserve">of the </w:t>
      </w:r>
      <w:r w:rsidRPr="00DE3ADA">
        <w:rPr>
          <w:rFonts w:ascii="Arial" w:hAnsi="Arial" w:cs="Arial"/>
          <w:sz w:val="18"/>
          <w:szCs w:val="18"/>
        </w:rPr>
        <w:t>SDA</w:t>
      </w:r>
      <w:r>
        <w:rPr>
          <w:rFonts w:ascii="Arial" w:hAnsi="Arial" w:cs="Arial"/>
          <w:sz w:val="18"/>
          <w:szCs w:val="18"/>
        </w:rPr>
        <w:t xml:space="preserve"> </w:t>
      </w:r>
      <w:r w:rsidRPr="00DE3ADA">
        <w:rPr>
          <w:rFonts w:ascii="Arial" w:hAnsi="Arial" w:cs="Arial"/>
          <w:sz w:val="18"/>
          <w:szCs w:val="18"/>
        </w:rPr>
        <w:t>and ‘period of occupancy’ and ‘prescribed period’ at section 88(1)</w:t>
      </w:r>
      <w:r>
        <w:rPr>
          <w:rFonts w:ascii="Arial" w:hAnsi="Arial" w:cs="Arial"/>
          <w:sz w:val="18"/>
          <w:szCs w:val="18"/>
        </w:rPr>
        <w:t xml:space="preserve"> </w:t>
      </w:r>
      <w:r w:rsidRPr="00DE3ADA">
        <w:rPr>
          <w:rFonts w:ascii="Arial" w:hAnsi="Arial" w:cs="Arial"/>
          <w:sz w:val="18"/>
          <w:szCs w:val="18"/>
        </w:rPr>
        <w:t>of the</w:t>
      </w:r>
      <w:r>
        <w:rPr>
          <w:rFonts w:ascii="Arial" w:hAnsi="Arial" w:cs="Arial"/>
          <w:sz w:val="18"/>
          <w:szCs w:val="18"/>
        </w:rPr>
        <w:t xml:space="preserve"> SDA.</w:t>
      </w:r>
      <w:r w:rsidRPr="00DE3ADA">
        <w:rPr>
          <w:rFonts w:ascii="Arial" w:hAnsi="Arial" w:cs="Arial"/>
          <w:sz w:val="18"/>
          <w:szCs w:val="18"/>
        </w:rPr>
        <w:t xml:space="preserve"> </w:t>
      </w:r>
    </w:p>
  </w:footnote>
  <w:footnote w:id="7">
    <w:p w:rsidR="00225B31" w:rsidRPr="00197DE7" w:rsidRDefault="00225B31" w:rsidP="00443E69">
      <w:pPr>
        <w:pStyle w:val="FootnoteText"/>
        <w:rPr>
          <w:rFonts w:ascii="Arial" w:hAnsi="Arial" w:cs="Arial"/>
          <w:sz w:val="18"/>
          <w:szCs w:val="18"/>
        </w:rPr>
      </w:pPr>
      <w:r>
        <w:rPr>
          <w:rStyle w:val="FootnoteReference"/>
        </w:rPr>
        <w:footnoteRef/>
      </w:r>
      <w:r>
        <w:t xml:space="preserve"> </w:t>
      </w:r>
      <w:r w:rsidRPr="00197DE7">
        <w:rPr>
          <w:rFonts w:ascii="Arial" w:hAnsi="Arial" w:cs="Arial"/>
          <w:sz w:val="18"/>
          <w:szCs w:val="18"/>
        </w:rPr>
        <w:t xml:space="preserve">See sections 5(3), </w:t>
      </w:r>
      <w:r>
        <w:rPr>
          <w:rFonts w:ascii="Arial" w:hAnsi="Arial" w:cs="Arial"/>
          <w:sz w:val="18"/>
          <w:szCs w:val="18"/>
        </w:rPr>
        <w:t xml:space="preserve">12 </w:t>
      </w:r>
      <w:r w:rsidRPr="00197DE7">
        <w:rPr>
          <w:rFonts w:ascii="Arial" w:hAnsi="Arial" w:cs="Arial"/>
          <w:sz w:val="18"/>
          <w:szCs w:val="18"/>
        </w:rPr>
        <w:t>of the FHOG</w:t>
      </w:r>
      <w:r>
        <w:rPr>
          <w:rFonts w:ascii="Arial" w:hAnsi="Arial" w:cs="Arial"/>
          <w:sz w:val="18"/>
          <w:szCs w:val="18"/>
        </w:rPr>
        <w:t xml:space="preserve">A; </w:t>
      </w:r>
      <w:r w:rsidRPr="00197DE7">
        <w:rPr>
          <w:rFonts w:ascii="Arial" w:hAnsi="Arial" w:cs="Arial"/>
          <w:sz w:val="18"/>
          <w:szCs w:val="18"/>
        </w:rPr>
        <w:t>sections 89</w:t>
      </w:r>
      <w:r>
        <w:rPr>
          <w:rFonts w:ascii="Arial" w:hAnsi="Arial" w:cs="Arial"/>
          <w:sz w:val="18"/>
          <w:szCs w:val="18"/>
        </w:rPr>
        <w:t>A(11) and (11A) and 90(8</w:t>
      </w:r>
      <w:r w:rsidRPr="00197DE7">
        <w:rPr>
          <w:rFonts w:ascii="Arial" w:hAnsi="Arial" w:cs="Arial"/>
          <w:sz w:val="18"/>
          <w:szCs w:val="18"/>
        </w:rPr>
        <w:t xml:space="preserve">) </w:t>
      </w:r>
      <w:r>
        <w:rPr>
          <w:rFonts w:ascii="Arial" w:hAnsi="Arial" w:cs="Arial"/>
          <w:sz w:val="18"/>
          <w:szCs w:val="18"/>
        </w:rPr>
        <w:t xml:space="preserve">and (9) </w:t>
      </w:r>
      <w:r w:rsidRPr="00197DE7">
        <w:rPr>
          <w:rFonts w:ascii="Arial" w:hAnsi="Arial" w:cs="Arial"/>
          <w:sz w:val="18"/>
          <w:szCs w:val="18"/>
        </w:rPr>
        <w:t>of the SDA.</w:t>
      </w:r>
    </w:p>
  </w:footnote>
  <w:footnote w:id="8">
    <w:p w:rsidR="00225B31" w:rsidRPr="005D38F6" w:rsidRDefault="00225B31" w:rsidP="00443E69">
      <w:pPr>
        <w:pStyle w:val="FootnoteText"/>
        <w:rPr>
          <w:rFonts w:ascii="Arial" w:hAnsi="Arial" w:cs="Arial"/>
          <w:sz w:val="18"/>
          <w:szCs w:val="18"/>
        </w:rPr>
      </w:pPr>
      <w:r w:rsidRPr="005D38F6">
        <w:rPr>
          <w:rStyle w:val="FootnoteReference"/>
          <w:sz w:val="18"/>
          <w:szCs w:val="18"/>
        </w:rPr>
        <w:footnoteRef/>
      </w:r>
      <w:r w:rsidRPr="005D38F6">
        <w:rPr>
          <w:rFonts w:ascii="Arial" w:hAnsi="Arial" w:cs="Arial"/>
          <w:sz w:val="18"/>
          <w:szCs w:val="18"/>
        </w:rPr>
        <w:t xml:space="preserve"> Section 12</w:t>
      </w:r>
      <w:r>
        <w:rPr>
          <w:rFonts w:ascii="Arial" w:hAnsi="Arial" w:cs="Arial"/>
          <w:sz w:val="18"/>
          <w:szCs w:val="18"/>
        </w:rPr>
        <w:t xml:space="preserve"> </w:t>
      </w:r>
      <w:r w:rsidRPr="005D38F6">
        <w:rPr>
          <w:rFonts w:ascii="Arial" w:hAnsi="Arial" w:cs="Arial"/>
          <w:sz w:val="18"/>
          <w:szCs w:val="18"/>
        </w:rPr>
        <w:t xml:space="preserve">of the </w:t>
      </w:r>
      <w:r>
        <w:rPr>
          <w:rFonts w:ascii="Arial" w:hAnsi="Arial" w:cs="Arial"/>
          <w:sz w:val="18"/>
          <w:szCs w:val="18"/>
        </w:rPr>
        <w:t>FHOGA</w:t>
      </w:r>
      <w:r w:rsidRPr="005D38F6">
        <w:rPr>
          <w:rFonts w:ascii="Arial" w:hAnsi="Arial" w:cs="Arial"/>
          <w:sz w:val="18"/>
          <w:szCs w:val="18"/>
        </w:rPr>
        <w:t xml:space="preserve">; sections </w:t>
      </w:r>
      <w:r>
        <w:rPr>
          <w:rFonts w:ascii="Arial" w:hAnsi="Arial" w:cs="Arial"/>
          <w:sz w:val="18"/>
          <w:szCs w:val="18"/>
        </w:rPr>
        <w:t>89A(11)(ii)</w:t>
      </w:r>
      <w:r w:rsidRPr="005D38F6">
        <w:rPr>
          <w:rFonts w:ascii="Arial" w:hAnsi="Arial" w:cs="Arial"/>
          <w:sz w:val="18"/>
          <w:szCs w:val="18"/>
        </w:rPr>
        <w:t xml:space="preserve"> and </w:t>
      </w:r>
      <w:r>
        <w:rPr>
          <w:rFonts w:ascii="Arial" w:hAnsi="Arial" w:cs="Arial"/>
          <w:sz w:val="18"/>
          <w:szCs w:val="18"/>
        </w:rPr>
        <w:t>90(8)(a)(ii)</w:t>
      </w:r>
      <w:r w:rsidRPr="005D38F6">
        <w:rPr>
          <w:rFonts w:ascii="Arial" w:hAnsi="Arial" w:cs="Arial"/>
          <w:sz w:val="18"/>
          <w:szCs w:val="18"/>
        </w:rPr>
        <w:t xml:space="preserve"> of the </w:t>
      </w:r>
      <w:r>
        <w:rPr>
          <w:rFonts w:ascii="Arial" w:hAnsi="Arial" w:cs="Arial"/>
          <w:sz w:val="18"/>
          <w:szCs w:val="18"/>
        </w:rPr>
        <w:t>SDA</w:t>
      </w:r>
      <w:r w:rsidRPr="005D38F6">
        <w:rPr>
          <w:rFonts w:ascii="Arial" w:hAnsi="Arial" w:cs="Arial"/>
          <w:sz w:val="18"/>
          <w:szCs w:val="18"/>
        </w:rPr>
        <w:t>.</w:t>
      </w:r>
    </w:p>
  </w:footnote>
  <w:footnote w:id="9">
    <w:p w:rsidR="00225B31" w:rsidRPr="005D38F6" w:rsidRDefault="00225B31" w:rsidP="00443E69">
      <w:pPr>
        <w:pStyle w:val="FootnoteText"/>
        <w:rPr>
          <w:rFonts w:ascii="Arial" w:hAnsi="Arial" w:cs="Arial"/>
          <w:sz w:val="18"/>
          <w:szCs w:val="18"/>
        </w:rPr>
      </w:pPr>
      <w:r w:rsidRPr="005D38F6">
        <w:rPr>
          <w:rStyle w:val="FootnoteReference"/>
          <w:sz w:val="18"/>
          <w:szCs w:val="18"/>
        </w:rPr>
        <w:footnoteRef/>
      </w:r>
      <w:r w:rsidRPr="005D38F6">
        <w:rPr>
          <w:rFonts w:ascii="Arial" w:hAnsi="Arial" w:cs="Arial"/>
          <w:sz w:val="18"/>
          <w:szCs w:val="18"/>
        </w:rPr>
        <w:t xml:space="preserve"> Section 12</w:t>
      </w:r>
      <w:r>
        <w:rPr>
          <w:rFonts w:ascii="Arial" w:hAnsi="Arial" w:cs="Arial"/>
          <w:sz w:val="18"/>
          <w:szCs w:val="18"/>
        </w:rPr>
        <w:t xml:space="preserve"> </w:t>
      </w:r>
      <w:r w:rsidRPr="005D38F6">
        <w:rPr>
          <w:rFonts w:ascii="Arial" w:hAnsi="Arial" w:cs="Arial"/>
          <w:sz w:val="18"/>
          <w:szCs w:val="18"/>
        </w:rPr>
        <w:t xml:space="preserve">of the </w:t>
      </w:r>
      <w:r>
        <w:rPr>
          <w:rFonts w:ascii="Arial" w:hAnsi="Arial" w:cs="Arial"/>
          <w:sz w:val="18"/>
          <w:szCs w:val="18"/>
        </w:rPr>
        <w:t>FHOGA</w:t>
      </w:r>
      <w:r w:rsidRPr="005D38F6">
        <w:rPr>
          <w:rFonts w:ascii="Arial" w:hAnsi="Arial" w:cs="Arial"/>
          <w:sz w:val="18"/>
          <w:szCs w:val="18"/>
        </w:rPr>
        <w:t xml:space="preserve">; sections </w:t>
      </w:r>
      <w:r>
        <w:rPr>
          <w:rFonts w:ascii="Arial" w:hAnsi="Arial" w:cs="Arial"/>
          <w:sz w:val="18"/>
          <w:szCs w:val="18"/>
        </w:rPr>
        <w:t>89A(11)(i)</w:t>
      </w:r>
      <w:r w:rsidRPr="005D38F6">
        <w:rPr>
          <w:rFonts w:ascii="Arial" w:hAnsi="Arial" w:cs="Arial"/>
          <w:sz w:val="18"/>
          <w:szCs w:val="18"/>
        </w:rPr>
        <w:t xml:space="preserve"> and </w:t>
      </w:r>
      <w:r>
        <w:rPr>
          <w:rFonts w:ascii="Arial" w:hAnsi="Arial" w:cs="Arial"/>
          <w:sz w:val="18"/>
          <w:szCs w:val="18"/>
        </w:rPr>
        <w:t>90(8)(a)(i)</w:t>
      </w:r>
      <w:r w:rsidRPr="005D38F6">
        <w:rPr>
          <w:rFonts w:ascii="Arial" w:hAnsi="Arial" w:cs="Arial"/>
          <w:sz w:val="18"/>
          <w:szCs w:val="18"/>
        </w:rPr>
        <w:t xml:space="preserve"> of the </w:t>
      </w:r>
      <w:r>
        <w:rPr>
          <w:rFonts w:ascii="Arial" w:hAnsi="Arial" w:cs="Arial"/>
          <w:sz w:val="18"/>
          <w:szCs w:val="18"/>
        </w:rPr>
        <w:t>SDA</w:t>
      </w:r>
      <w:r w:rsidRPr="005D38F6">
        <w:rPr>
          <w:rFonts w:ascii="Arial" w:hAnsi="Arial" w:cs="Arial"/>
          <w:sz w:val="18"/>
          <w:szCs w:val="18"/>
        </w:rPr>
        <w:t>.</w:t>
      </w:r>
    </w:p>
  </w:footnote>
  <w:footnote w:id="10">
    <w:p w:rsidR="00225B31" w:rsidRPr="005D38F6" w:rsidRDefault="00225B31" w:rsidP="00443E69">
      <w:pPr>
        <w:pStyle w:val="FootnoteText"/>
        <w:rPr>
          <w:rFonts w:ascii="Arial" w:hAnsi="Arial" w:cs="Arial"/>
          <w:sz w:val="18"/>
          <w:szCs w:val="18"/>
        </w:rPr>
      </w:pPr>
      <w:r w:rsidRPr="005D38F6">
        <w:rPr>
          <w:rStyle w:val="FootnoteReference"/>
          <w:sz w:val="18"/>
          <w:szCs w:val="18"/>
        </w:rPr>
        <w:footnoteRef/>
      </w:r>
      <w:r w:rsidRPr="005D38F6">
        <w:rPr>
          <w:rFonts w:ascii="Arial" w:hAnsi="Arial" w:cs="Arial"/>
          <w:sz w:val="18"/>
          <w:szCs w:val="18"/>
        </w:rPr>
        <w:t xml:space="preserve"> Section 12 of the </w:t>
      </w:r>
      <w:r>
        <w:rPr>
          <w:rFonts w:ascii="Arial" w:hAnsi="Arial" w:cs="Arial"/>
          <w:sz w:val="18"/>
          <w:szCs w:val="18"/>
        </w:rPr>
        <w:t>FHOGA</w:t>
      </w:r>
      <w:r w:rsidRPr="005D38F6">
        <w:rPr>
          <w:rFonts w:ascii="Arial" w:hAnsi="Arial" w:cs="Arial"/>
          <w:sz w:val="18"/>
          <w:szCs w:val="18"/>
        </w:rPr>
        <w:t xml:space="preserve">; sections </w:t>
      </w:r>
      <w:r>
        <w:rPr>
          <w:rFonts w:ascii="Arial" w:hAnsi="Arial" w:cs="Arial"/>
          <w:sz w:val="18"/>
          <w:szCs w:val="18"/>
        </w:rPr>
        <w:t>89A(11)(b)</w:t>
      </w:r>
      <w:r w:rsidRPr="005D38F6">
        <w:rPr>
          <w:rFonts w:ascii="Arial" w:hAnsi="Arial" w:cs="Arial"/>
          <w:sz w:val="18"/>
          <w:szCs w:val="18"/>
        </w:rPr>
        <w:t xml:space="preserve"> and </w:t>
      </w:r>
      <w:r>
        <w:rPr>
          <w:rFonts w:ascii="Arial" w:hAnsi="Arial" w:cs="Arial"/>
          <w:sz w:val="18"/>
          <w:szCs w:val="18"/>
        </w:rPr>
        <w:t>90(8)(b)</w:t>
      </w:r>
      <w:r w:rsidRPr="005D38F6">
        <w:rPr>
          <w:rFonts w:ascii="Arial" w:hAnsi="Arial" w:cs="Arial"/>
          <w:sz w:val="18"/>
          <w:szCs w:val="18"/>
        </w:rPr>
        <w:t xml:space="preserve"> of the </w:t>
      </w:r>
      <w:r>
        <w:rPr>
          <w:rFonts w:ascii="Arial" w:hAnsi="Arial" w:cs="Arial"/>
          <w:sz w:val="18"/>
          <w:szCs w:val="18"/>
        </w:rPr>
        <w:t>SDA</w:t>
      </w:r>
      <w:r w:rsidRPr="005D38F6">
        <w:rPr>
          <w:rFonts w:ascii="Arial" w:hAnsi="Arial" w:cs="Arial"/>
          <w:sz w:val="18"/>
          <w:szCs w:val="18"/>
        </w:rPr>
        <w:t>.</w:t>
      </w:r>
    </w:p>
  </w:footnote>
  <w:footnote w:id="11">
    <w:p w:rsidR="00225B31" w:rsidRPr="005D38F6" w:rsidRDefault="00225B31" w:rsidP="00443E69">
      <w:pPr>
        <w:pStyle w:val="FootnoteText"/>
        <w:rPr>
          <w:rFonts w:ascii="Arial" w:hAnsi="Arial" w:cs="Arial"/>
          <w:sz w:val="18"/>
          <w:szCs w:val="18"/>
        </w:rPr>
      </w:pPr>
      <w:r w:rsidRPr="005D38F6">
        <w:rPr>
          <w:rStyle w:val="FootnoteReference"/>
          <w:sz w:val="18"/>
          <w:szCs w:val="18"/>
        </w:rPr>
        <w:footnoteRef/>
      </w:r>
      <w:r w:rsidRPr="005D38F6">
        <w:rPr>
          <w:rFonts w:ascii="Arial" w:hAnsi="Arial" w:cs="Arial"/>
          <w:sz w:val="18"/>
          <w:szCs w:val="18"/>
        </w:rPr>
        <w:t xml:space="preserve"> Section 14(5) of the </w:t>
      </w:r>
      <w:r>
        <w:rPr>
          <w:rFonts w:ascii="Arial" w:hAnsi="Arial" w:cs="Arial"/>
          <w:sz w:val="18"/>
          <w:szCs w:val="18"/>
        </w:rPr>
        <w:t>FHOGA</w:t>
      </w:r>
      <w:r w:rsidRPr="005D38F6">
        <w:rPr>
          <w:rFonts w:ascii="Arial" w:hAnsi="Arial" w:cs="Arial"/>
          <w:sz w:val="18"/>
          <w:szCs w:val="18"/>
        </w:rPr>
        <w:t>.</w:t>
      </w:r>
    </w:p>
  </w:footnote>
  <w:footnote w:id="12">
    <w:p w:rsidR="00225B31" w:rsidRPr="005A6998" w:rsidRDefault="00225B31" w:rsidP="00443E69">
      <w:pPr>
        <w:pStyle w:val="FootnoteText"/>
        <w:rPr>
          <w:rFonts w:ascii="Arial" w:hAnsi="Arial" w:cs="Arial"/>
          <w:szCs w:val="16"/>
        </w:rPr>
      </w:pPr>
      <w:r w:rsidRPr="005D38F6">
        <w:rPr>
          <w:rStyle w:val="FootnoteReference"/>
          <w:sz w:val="18"/>
          <w:szCs w:val="18"/>
        </w:rPr>
        <w:footnoteRef/>
      </w:r>
      <w:r w:rsidRPr="005D38F6">
        <w:rPr>
          <w:rFonts w:ascii="Arial" w:hAnsi="Arial" w:cs="Arial"/>
          <w:sz w:val="18"/>
          <w:szCs w:val="18"/>
        </w:rPr>
        <w:t xml:space="preserve"> Section 14(6) of the </w:t>
      </w:r>
      <w:r>
        <w:rPr>
          <w:rFonts w:ascii="Arial" w:hAnsi="Arial" w:cs="Arial"/>
          <w:sz w:val="18"/>
          <w:szCs w:val="18"/>
        </w:rPr>
        <w:t>FHOGA</w:t>
      </w:r>
      <w:r w:rsidRPr="005D38F6">
        <w:rPr>
          <w:rFonts w:ascii="Arial" w:hAnsi="Arial" w:cs="Arial"/>
          <w:sz w:val="18"/>
          <w:szCs w:val="18"/>
        </w:rPr>
        <w:t>.</w:t>
      </w:r>
    </w:p>
  </w:footnote>
  <w:footnote w:id="13">
    <w:p w:rsidR="00225B31" w:rsidRPr="005D38F6" w:rsidRDefault="00225B31" w:rsidP="00443E69">
      <w:pPr>
        <w:pStyle w:val="FootnoteText"/>
        <w:rPr>
          <w:rFonts w:cs="Arial"/>
          <w:sz w:val="18"/>
          <w:szCs w:val="18"/>
        </w:rPr>
      </w:pPr>
      <w:r w:rsidRPr="005D38F6">
        <w:rPr>
          <w:rStyle w:val="FootnoteReference"/>
          <w:sz w:val="18"/>
          <w:szCs w:val="18"/>
        </w:rPr>
        <w:footnoteRef/>
      </w:r>
      <w:r w:rsidRPr="005D38F6">
        <w:rPr>
          <w:rFonts w:ascii="Arial" w:hAnsi="Arial" w:cs="Arial"/>
          <w:sz w:val="18"/>
          <w:szCs w:val="18"/>
        </w:rPr>
        <w:t xml:space="preserve"> Section 9(1) of the </w:t>
      </w:r>
      <w:r>
        <w:rPr>
          <w:rFonts w:ascii="Arial" w:hAnsi="Arial" w:cs="Arial"/>
          <w:sz w:val="18"/>
          <w:szCs w:val="18"/>
        </w:rPr>
        <w:t>FHOGA</w:t>
      </w:r>
      <w:r w:rsidRPr="005D38F6">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B31" w:rsidRDefault="00225B31"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25B31" w:rsidRDefault="00225B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B31" w:rsidRPr="00EC06DD" w:rsidRDefault="00225B31" w:rsidP="0019571B">
    <w:pPr>
      <w:pStyle w:val="NTTBodyText"/>
      <w:jc w:val="center"/>
      <w:rPr>
        <w:rStyle w:val="Heading2Cha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B31" w:rsidRDefault="00225B31" w:rsidP="0019571B">
    <w:pPr>
      <w:pStyle w:val="NTTHeaderInfo"/>
      <w:rPr>
        <w:b/>
        <w:noProof/>
      </w:rPr>
    </w:pPr>
  </w:p>
  <w:p w:rsidR="00225B31" w:rsidRDefault="00225B31" w:rsidP="0019571B">
    <w:pPr>
      <w:pStyle w:val="NTTHeaderInfo"/>
      <w:rPr>
        <w:b/>
        <w:noProof/>
      </w:rPr>
    </w:pPr>
  </w:p>
  <w:p w:rsidR="00225B31" w:rsidRDefault="003222F0" w:rsidP="0019571B">
    <w:pPr>
      <w:pStyle w:val="NTTHeaderInfo"/>
      <w:rPr>
        <w:b/>
        <w:noProof/>
      </w:rPr>
    </w:pPr>
    <w:r>
      <w:rPr>
        <w:b/>
        <w:noProof/>
      </w:rPr>
      <w:drawing>
        <wp:anchor distT="0" distB="0" distL="114300" distR="114300" simplePos="0" relativeHeight="251657728" behindDoc="1" locked="0" layoutInCell="0" allowOverlap="1">
          <wp:simplePos x="0" y="0"/>
          <wp:positionH relativeFrom="page">
            <wp:posOffset>180340</wp:posOffset>
          </wp:positionH>
          <wp:positionV relativeFrom="page">
            <wp:posOffset>180340</wp:posOffset>
          </wp:positionV>
          <wp:extent cx="7188200" cy="895350"/>
          <wp:effectExtent l="0" t="0" r="0" b="0"/>
          <wp:wrapNone/>
          <wp:docPr id="5" name="Picture 5"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TG logo and department nam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8200" cy="895350"/>
                  </a:xfrm>
                  <a:prstGeom prst="rect">
                    <a:avLst/>
                  </a:prstGeom>
                  <a:noFill/>
                </pic:spPr>
              </pic:pic>
            </a:graphicData>
          </a:graphic>
          <wp14:sizeRelH relativeFrom="page">
            <wp14:pctWidth>0</wp14:pctWidth>
          </wp14:sizeRelH>
          <wp14:sizeRelV relativeFrom="page">
            <wp14:pctHeight>0</wp14:pctHeight>
          </wp14:sizeRelV>
        </wp:anchor>
      </w:drawing>
    </w:r>
  </w:p>
  <w:p w:rsidR="00225B31" w:rsidRDefault="00225B31">
    <w:pPr>
      <w:pStyle w:val="Header"/>
    </w:pPr>
  </w:p>
  <w:p w:rsidR="00225B31" w:rsidRDefault="00225B3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B31" w:rsidRDefault="00225B31" w:rsidP="00342409">
    <w:pPr>
      <w:pStyle w:val="NTTHeaderInfo"/>
      <w:jc w:val="left"/>
      <w:rPr>
        <w:b/>
        <w:noProof/>
      </w:rPr>
    </w:pPr>
  </w:p>
  <w:p w:rsidR="00225B31" w:rsidRDefault="00225B31" w:rsidP="00342409">
    <w:pPr>
      <w:pStyle w:val="NTTHeaderInf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DA16B3"/>
    <w:multiLevelType w:val="hybridMultilevel"/>
    <w:tmpl w:val="FF20284C"/>
    <w:lvl w:ilvl="0" w:tplc="D25466FC">
      <w:start w:val="1"/>
      <w:numFmt w:val="decimal"/>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CE56443"/>
    <w:multiLevelType w:val="hybridMultilevel"/>
    <w:tmpl w:val="32681BA4"/>
    <w:lvl w:ilvl="0" w:tplc="D25466FC">
      <w:start w:val="1"/>
      <w:numFmt w:val="decimal"/>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0D593059"/>
    <w:multiLevelType w:val="multilevel"/>
    <w:tmpl w:val="56521DDA"/>
    <w:numStyleLink w:val="Text"/>
  </w:abstractNum>
  <w:abstractNum w:abstractNumId="5">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6">
    <w:nsid w:val="114839CB"/>
    <w:multiLevelType w:val="hybridMultilevel"/>
    <w:tmpl w:val="BF9AF9C6"/>
    <w:lvl w:ilvl="0" w:tplc="C4DCB03C">
      <w:start w:val="1"/>
      <w:numFmt w:val="decimal"/>
      <w:lvlText w:val="%1)"/>
      <w:lvlJc w:val="left"/>
      <w:pPr>
        <w:tabs>
          <w:tab w:val="num" w:pos="360"/>
        </w:tabs>
        <w:ind w:left="360" w:hanging="360"/>
      </w:pPr>
      <w:rPr>
        <w:rFonts w:hint="default"/>
      </w:rPr>
    </w:lvl>
    <w:lvl w:ilvl="1" w:tplc="0C090019">
      <w:start w:val="1"/>
      <w:numFmt w:val="lowerLetter"/>
      <w:lvlText w:val="%2."/>
      <w:lvlJc w:val="left"/>
      <w:pPr>
        <w:tabs>
          <w:tab w:val="num" w:pos="1080"/>
        </w:tabs>
        <w:ind w:left="1080" w:hanging="360"/>
      </w:pPr>
    </w:lvl>
    <w:lvl w:ilvl="2" w:tplc="BD04C0F0">
      <w:start w:val="1"/>
      <w:numFmt w:val="lowerRoman"/>
      <w:lvlText w:val="(%3)"/>
      <w:lvlJc w:val="left"/>
      <w:pPr>
        <w:tabs>
          <w:tab w:val="num" w:pos="2340"/>
        </w:tabs>
        <w:ind w:left="2340" w:hanging="720"/>
      </w:pPr>
      <w:rPr>
        <w:rFonts w:hint="default"/>
      </w:r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7">
    <w:nsid w:val="16B01662"/>
    <w:multiLevelType w:val="hybridMultilevel"/>
    <w:tmpl w:val="D5AEF3F2"/>
    <w:lvl w:ilvl="0" w:tplc="D25466FC">
      <w:start w:val="1"/>
      <w:numFmt w:val="decimal"/>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E903CE7"/>
    <w:multiLevelType w:val="multilevel"/>
    <w:tmpl w:val="56521DDA"/>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nsid w:val="20940E34"/>
    <w:multiLevelType w:val="hybridMultilevel"/>
    <w:tmpl w:val="170683A4"/>
    <w:lvl w:ilvl="0" w:tplc="D25466FC">
      <w:start w:val="1"/>
      <w:numFmt w:val="decimal"/>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2052EC8"/>
    <w:multiLevelType w:val="hybridMultilevel"/>
    <w:tmpl w:val="B3A696D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nsid w:val="32F114B6"/>
    <w:multiLevelType w:val="hybridMultilevel"/>
    <w:tmpl w:val="408833B2"/>
    <w:lvl w:ilvl="0" w:tplc="C4966800">
      <w:start w:val="1"/>
      <w:numFmt w:val="decimal"/>
      <w:lvlText w:val="%1)"/>
      <w:lvlJc w:val="left"/>
      <w:pPr>
        <w:tabs>
          <w:tab w:val="num" w:pos="2421"/>
        </w:tabs>
        <w:ind w:left="2421" w:hanging="720"/>
      </w:pPr>
      <w:rPr>
        <w:rFonts w:hint="default"/>
      </w:rPr>
    </w:lvl>
    <w:lvl w:ilvl="1" w:tplc="0C090003" w:tentative="1">
      <w:start w:val="1"/>
      <w:numFmt w:val="bullet"/>
      <w:lvlText w:val="o"/>
      <w:lvlJc w:val="left"/>
      <w:pPr>
        <w:tabs>
          <w:tab w:val="num" w:pos="3141"/>
        </w:tabs>
        <w:ind w:left="3141" w:hanging="360"/>
      </w:pPr>
      <w:rPr>
        <w:rFonts w:ascii="Courier New" w:hAnsi="Courier New" w:cs="Courier New" w:hint="default"/>
      </w:rPr>
    </w:lvl>
    <w:lvl w:ilvl="2" w:tplc="0C090005" w:tentative="1">
      <w:start w:val="1"/>
      <w:numFmt w:val="bullet"/>
      <w:lvlText w:val=""/>
      <w:lvlJc w:val="left"/>
      <w:pPr>
        <w:tabs>
          <w:tab w:val="num" w:pos="3861"/>
        </w:tabs>
        <w:ind w:left="3861" w:hanging="360"/>
      </w:pPr>
      <w:rPr>
        <w:rFonts w:ascii="Wingdings" w:hAnsi="Wingdings" w:hint="default"/>
      </w:rPr>
    </w:lvl>
    <w:lvl w:ilvl="3" w:tplc="0C090001" w:tentative="1">
      <w:start w:val="1"/>
      <w:numFmt w:val="bullet"/>
      <w:lvlText w:val=""/>
      <w:lvlJc w:val="left"/>
      <w:pPr>
        <w:tabs>
          <w:tab w:val="num" w:pos="4581"/>
        </w:tabs>
        <w:ind w:left="4581" w:hanging="360"/>
      </w:pPr>
      <w:rPr>
        <w:rFonts w:ascii="Symbol" w:hAnsi="Symbol" w:hint="default"/>
      </w:rPr>
    </w:lvl>
    <w:lvl w:ilvl="4" w:tplc="0C090003" w:tentative="1">
      <w:start w:val="1"/>
      <w:numFmt w:val="bullet"/>
      <w:lvlText w:val="o"/>
      <w:lvlJc w:val="left"/>
      <w:pPr>
        <w:tabs>
          <w:tab w:val="num" w:pos="5301"/>
        </w:tabs>
        <w:ind w:left="5301" w:hanging="360"/>
      </w:pPr>
      <w:rPr>
        <w:rFonts w:ascii="Courier New" w:hAnsi="Courier New" w:cs="Courier New" w:hint="default"/>
      </w:rPr>
    </w:lvl>
    <w:lvl w:ilvl="5" w:tplc="0C090005" w:tentative="1">
      <w:start w:val="1"/>
      <w:numFmt w:val="bullet"/>
      <w:lvlText w:val=""/>
      <w:lvlJc w:val="left"/>
      <w:pPr>
        <w:tabs>
          <w:tab w:val="num" w:pos="6021"/>
        </w:tabs>
        <w:ind w:left="6021" w:hanging="360"/>
      </w:pPr>
      <w:rPr>
        <w:rFonts w:ascii="Wingdings" w:hAnsi="Wingdings" w:hint="default"/>
      </w:rPr>
    </w:lvl>
    <w:lvl w:ilvl="6" w:tplc="0C090001" w:tentative="1">
      <w:start w:val="1"/>
      <w:numFmt w:val="bullet"/>
      <w:lvlText w:val=""/>
      <w:lvlJc w:val="left"/>
      <w:pPr>
        <w:tabs>
          <w:tab w:val="num" w:pos="6741"/>
        </w:tabs>
        <w:ind w:left="6741" w:hanging="360"/>
      </w:pPr>
      <w:rPr>
        <w:rFonts w:ascii="Symbol" w:hAnsi="Symbol" w:hint="default"/>
      </w:rPr>
    </w:lvl>
    <w:lvl w:ilvl="7" w:tplc="0C090003" w:tentative="1">
      <w:start w:val="1"/>
      <w:numFmt w:val="bullet"/>
      <w:lvlText w:val="o"/>
      <w:lvlJc w:val="left"/>
      <w:pPr>
        <w:tabs>
          <w:tab w:val="num" w:pos="7461"/>
        </w:tabs>
        <w:ind w:left="7461" w:hanging="360"/>
      </w:pPr>
      <w:rPr>
        <w:rFonts w:ascii="Courier New" w:hAnsi="Courier New" w:cs="Courier New" w:hint="default"/>
      </w:rPr>
    </w:lvl>
    <w:lvl w:ilvl="8" w:tplc="0C090005" w:tentative="1">
      <w:start w:val="1"/>
      <w:numFmt w:val="bullet"/>
      <w:lvlText w:val=""/>
      <w:lvlJc w:val="left"/>
      <w:pPr>
        <w:tabs>
          <w:tab w:val="num" w:pos="8181"/>
        </w:tabs>
        <w:ind w:left="8181" w:hanging="360"/>
      </w:pPr>
      <w:rPr>
        <w:rFonts w:ascii="Wingdings" w:hAnsi="Wingdings" w:hint="default"/>
      </w:rPr>
    </w:lvl>
  </w:abstractNum>
  <w:abstractNum w:abstractNumId="12">
    <w:nsid w:val="362F57BC"/>
    <w:multiLevelType w:val="hybridMultilevel"/>
    <w:tmpl w:val="340295CC"/>
    <w:lvl w:ilvl="0" w:tplc="D25466FC">
      <w:start w:val="1"/>
      <w:numFmt w:val="decimal"/>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3AC4436E"/>
    <w:multiLevelType w:val="hybridMultilevel"/>
    <w:tmpl w:val="4670888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6">
    <w:nsid w:val="44006970"/>
    <w:multiLevelType w:val="hybridMultilevel"/>
    <w:tmpl w:val="5A42228E"/>
    <w:lvl w:ilvl="0" w:tplc="C4966800">
      <w:start w:val="1"/>
      <w:numFmt w:val="decimal"/>
      <w:lvlText w:val="%1)"/>
      <w:lvlJc w:val="left"/>
      <w:pPr>
        <w:tabs>
          <w:tab w:val="num" w:pos="720"/>
        </w:tabs>
        <w:ind w:left="720" w:hanging="72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4B05143"/>
    <w:multiLevelType w:val="hybridMultilevel"/>
    <w:tmpl w:val="62108A66"/>
    <w:lvl w:ilvl="0" w:tplc="D25466FC">
      <w:start w:val="1"/>
      <w:numFmt w:val="decimal"/>
      <w:lvlText w:val="%1)"/>
      <w:lvlJc w:val="left"/>
      <w:pPr>
        <w:tabs>
          <w:tab w:val="num" w:pos="397"/>
        </w:tabs>
        <w:ind w:left="397" w:hanging="397"/>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CA9276E"/>
    <w:multiLevelType w:val="hybridMultilevel"/>
    <w:tmpl w:val="9ECA1178"/>
    <w:lvl w:ilvl="0" w:tplc="D25466FC">
      <w:start w:val="1"/>
      <w:numFmt w:val="decimal"/>
      <w:lvlText w:val="%1)"/>
      <w:lvlJc w:val="left"/>
      <w:pPr>
        <w:tabs>
          <w:tab w:val="num" w:pos="757"/>
        </w:tabs>
        <w:ind w:left="757" w:hanging="397"/>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0">
    <w:nsid w:val="519D3314"/>
    <w:multiLevelType w:val="hybridMultilevel"/>
    <w:tmpl w:val="2AE84BCE"/>
    <w:lvl w:ilvl="0" w:tplc="0C090011">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51CD6A22"/>
    <w:multiLevelType w:val="hybridMultilevel"/>
    <w:tmpl w:val="C9F68568"/>
    <w:lvl w:ilvl="0" w:tplc="D25466FC">
      <w:start w:val="1"/>
      <w:numFmt w:val="decimal"/>
      <w:lvlText w:val="%1)"/>
      <w:lvlJc w:val="left"/>
      <w:pPr>
        <w:tabs>
          <w:tab w:val="num" w:pos="397"/>
        </w:tabs>
        <w:ind w:left="397" w:hanging="397"/>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2926E4B"/>
    <w:multiLevelType w:val="hybridMultilevel"/>
    <w:tmpl w:val="66AEBDF8"/>
    <w:lvl w:ilvl="0" w:tplc="D25466FC">
      <w:start w:val="1"/>
      <w:numFmt w:val="decimal"/>
      <w:lvlText w:val="%1)"/>
      <w:lvlJc w:val="left"/>
      <w:pPr>
        <w:tabs>
          <w:tab w:val="num" w:pos="397"/>
        </w:tabs>
        <w:ind w:left="397" w:hanging="397"/>
      </w:pPr>
      <w:rPr>
        <w:rFonts w:hint="default"/>
      </w:rPr>
    </w:lvl>
    <w:lvl w:ilvl="1" w:tplc="6AA8128C">
      <w:start w:val="1"/>
      <w:numFmt w:val="lowerLetter"/>
      <w:lvlText w:val="%2."/>
      <w:lvlJc w:val="left"/>
      <w:pPr>
        <w:tabs>
          <w:tab w:val="num" w:pos="964"/>
        </w:tabs>
        <w:ind w:left="964" w:hanging="397"/>
      </w:pPr>
      <w:rPr>
        <w:rFonts w:ascii="Arial" w:eastAsia="Times New Roman" w:hAnsi="Arial" w:cs="Arial"/>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58B4413A"/>
    <w:multiLevelType w:val="hybridMultilevel"/>
    <w:tmpl w:val="1A045E36"/>
    <w:lvl w:ilvl="0" w:tplc="D25466FC">
      <w:start w:val="1"/>
      <w:numFmt w:val="decimal"/>
      <w:lvlText w:val="%1)"/>
      <w:lvlJc w:val="left"/>
      <w:pPr>
        <w:tabs>
          <w:tab w:val="num" w:pos="397"/>
        </w:tabs>
        <w:ind w:left="397" w:hanging="397"/>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59625BE8"/>
    <w:multiLevelType w:val="hybridMultilevel"/>
    <w:tmpl w:val="54ACDB8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674E6800"/>
    <w:multiLevelType w:val="hybridMultilevel"/>
    <w:tmpl w:val="4CACD956"/>
    <w:lvl w:ilvl="0" w:tplc="0C090011">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6D47795B"/>
    <w:multiLevelType w:val="hybridMultilevel"/>
    <w:tmpl w:val="C278099A"/>
    <w:lvl w:ilvl="0" w:tplc="D25466FC">
      <w:start w:val="1"/>
      <w:numFmt w:val="decimal"/>
      <w:lvlText w:val="%1)"/>
      <w:lvlJc w:val="left"/>
      <w:pPr>
        <w:tabs>
          <w:tab w:val="num" w:pos="397"/>
        </w:tabs>
        <w:ind w:left="397" w:hanging="397"/>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725E4C30"/>
    <w:multiLevelType w:val="hybridMultilevel"/>
    <w:tmpl w:val="00AADC96"/>
    <w:lvl w:ilvl="0" w:tplc="C4966800">
      <w:start w:val="1"/>
      <w:numFmt w:val="decimal"/>
      <w:lvlText w:val="%1)"/>
      <w:lvlJc w:val="left"/>
      <w:pPr>
        <w:tabs>
          <w:tab w:val="num" w:pos="720"/>
        </w:tabs>
        <w:ind w:left="720" w:hanging="72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7294591F"/>
    <w:multiLevelType w:val="multilevel"/>
    <w:tmpl w:val="56521DDA"/>
    <w:numStyleLink w:val="Text"/>
  </w:abstractNum>
  <w:num w:numId="1">
    <w:abstractNumId w:val="28"/>
  </w:num>
  <w:num w:numId="2">
    <w:abstractNumId w:val="14"/>
  </w:num>
  <w:num w:numId="3">
    <w:abstractNumId w:val="8"/>
    <w:lvlOverride w:ilvl="0">
      <w:lvl w:ilvl="0">
        <w:start w:val="1"/>
        <w:numFmt w:val="decimal"/>
        <w:pStyle w:val="BlockText"/>
        <w:lvlText w:val="%1."/>
        <w:lvlJc w:val="left"/>
        <w:pPr>
          <w:tabs>
            <w:tab w:val="num" w:pos="1827"/>
          </w:tabs>
          <w:ind w:left="1827" w:hanging="567"/>
        </w:pPr>
        <w:rPr>
          <w:rFonts w:hint="default"/>
          <w:i w:val="0"/>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4"/>
  </w:num>
  <w:num w:numId="6">
    <w:abstractNumId w:val="15"/>
  </w:num>
  <w:num w:numId="7">
    <w:abstractNumId w:val="18"/>
  </w:num>
  <w:num w:numId="8">
    <w:abstractNumId w:val="0"/>
  </w:num>
  <w:num w:numId="9">
    <w:abstractNumId w:val="5"/>
  </w:num>
  <w:num w:numId="10">
    <w:abstractNumId w:val="7"/>
  </w:num>
  <w:num w:numId="11">
    <w:abstractNumId w:val="9"/>
  </w:num>
  <w:num w:numId="12">
    <w:abstractNumId w:val="22"/>
  </w:num>
  <w:num w:numId="13">
    <w:abstractNumId w:val="3"/>
  </w:num>
  <w:num w:numId="14">
    <w:abstractNumId w:val="20"/>
  </w:num>
  <w:num w:numId="15">
    <w:abstractNumId w:val="25"/>
  </w:num>
  <w:num w:numId="16">
    <w:abstractNumId w:val="11"/>
  </w:num>
  <w:num w:numId="17">
    <w:abstractNumId w:val="16"/>
  </w:num>
  <w:num w:numId="18">
    <w:abstractNumId w:val="27"/>
  </w:num>
  <w:num w:numId="19">
    <w:abstractNumId w:val="26"/>
  </w:num>
  <w:num w:numId="20">
    <w:abstractNumId w:val="23"/>
  </w:num>
  <w:num w:numId="21">
    <w:abstractNumId w:val="21"/>
  </w:num>
  <w:num w:numId="22">
    <w:abstractNumId w:val="17"/>
  </w:num>
  <w:num w:numId="23">
    <w:abstractNumId w:val="6"/>
  </w:num>
  <w:num w:numId="24">
    <w:abstractNumId w:val="2"/>
  </w:num>
  <w:num w:numId="25">
    <w:abstractNumId w:val="19"/>
  </w:num>
  <w:num w:numId="26">
    <w:abstractNumId w:val="12"/>
  </w:num>
  <w:num w:numId="27">
    <w:abstractNumId w:val="13"/>
  </w:num>
  <w:num w:numId="28">
    <w:abstractNumId w:val="10"/>
  </w:num>
  <w:num w:numId="29">
    <w:abstractNumId w:val="24"/>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Gjg7WwZlHw6XcyQ1Fm4dB3ZxoMg=" w:salt="S5aXbbAN3oXMYzcb1xGESQ=="/>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E69"/>
    <w:rsid w:val="000060BF"/>
    <w:rsid w:val="000064CB"/>
    <w:rsid w:val="000104AB"/>
    <w:rsid w:val="00010D09"/>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3D1"/>
    <w:rsid w:val="0005747B"/>
    <w:rsid w:val="00063A93"/>
    <w:rsid w:val="00063EAC"/>
    <w:rsid w:val="00067AE5"/>
    <w:rsid w:val="00070001"/>
    <w:rsid w:val="000755D7"/>
    <w:rsid w:val="00081963"/>
    <w:rsid w:val="00081984"/>
    <w:rsid w:val="000917B2"/>
    <w:rsid w:val="00094D2B"/>
    <w:rsid w:val="000968BE"/>
    <w:rsid w:val="000A058E"/>
    <w:rsid w:val="000A11CA"/>
    <w:rsid w:val="000A1789"/>
    <w:rsid w:val="000A57FE"/>
    <w:rsid w:val="000A5BAB"/>
    <w:rsid w:val="000A5FAF"/>
    <w:rsid w:val="000A7ABD"/>
    <w:rsid w:val="000B1FE4"/>
    <w:rsid w:val="000B34C6"/>
    <w:rsid w:val="000B6C6A"/>
    <w:rsid w:val="000C0DD5"/>
    <w:rsid w:val="000C2C04"/>
    <w:rsid w:val="000C3AD0"/>
    <w:rsid w:val="000C5DAB"/>
    <w:rsid w:val="000D21B9"/>
    <w:rsid w:val="000D4683"/>
    <w:rsid w:val="000D56F2"/>
    <w:rsid w:val="000D760C"/>
    <w:rsid w:val="000E26E6"/>
    <w:rsid w:val="000E4D8E"/>
    <w:rsid w:val="000F7515"/>
    <w:rsid w:val="00112237"/>
    <w:rsid w:val="001171EA"/>
    <w:rsid w:val="00117E21"/>
    <w:rsid w:val="00117F5D"/>
    <w:rsid w:val="00120400"/>
    <w:rsid w:val="0012101B"/>
    <w:rsid w:val="0012610A"/>
    <w:rsid w:val="001271FF"/>
    <w:rsid w:val="00132106"/>
    <w:rsid w:val="0013250A"/>
    <w:rsid w:val="00134634"/>
    <w:rsid w:val="00135C96"/>
    <w:rsid w:val="001364CD"/>
    <w:rsid w:val="0013733E"/>
    <w:rsid w:val="001407E2"/>
    <w:rsid w:val="00141725"/>
    <w:rsid w:val="001422DD"/>
    <w:rsid w:val="00146F59"/>
    <w:rsid w:val="00147CCF"/>
    <w:rsid w:val="001521B6"/>
    <w:rsid w:val="00153959"/>
    <w:rsid w:val="00153AFD"/>
    <w:rsid w:val="001545F9"/>
    <w:rsid w:val="001579C2"/>
    <w:rsid w:val="00160881"/>
    <w:rsid w:val="0016120A"/>
    <w:rsid w:val="0016262C"/>
    <w:rsid w:val="00164258"/>
    <w:rsid w:val="00164A3A"/>
    <w:rsid w:val="00166509"/>
    <w:rsid w:val="00176573"/>
    <w:rsid w:val="0018229E"/>
    <w:rsid w:val="00184056"/>
    <w:rsid w:val="00184984"/>
    <w:rsid w:val="00184B7C"/>
    <w:rsid w:val="00187513"/>
    <w:rsid w:val="00187674"/>
    <w:rsid w:val="00192F6F"/>
    <w:rsid w:val="0019571B"/>
    <w:rsid w:val="00196C1B"/>
    <w:rsid w:val="001971A1"/>
    <w:rsid w:val="0019771F"/>
    <w:rsid w:val="001A6196"/>
    <w:rsid w:val="001B3FDC"/>
    <w:rsid w:val="001B71AE"/>
    <w:rsid w:val="001B7AC7"/>
    <w:rsid w:val="001C13FB"/>
    <w:rsid w:val="001C422C"/>
    <w:rsid w:val="001C4568"/>
    <w:rsid w:val="001D27E9"/>
    <w:rsid w:val="001D4089"/>
    <w:rsid w:val="001D5A9F"/>
    <w:rsid w:val="001D6742"/>
    <w:rsid w:val="001D69E9"/>
    <w:rsid w:val="001D7DC4"/>
    <w:rsid w:val="001E3578"/>
    <w:rsid w:val="001E3C6A"/>
    <w:rsid w:val="001E6135"/>
    <w:rsid w:val="001F4991"/>
    <w:rsid w:val="001F5273"/>
    <w:rsid w:val="001F60FE"/>
    <w:rsid w:val="001F6B23"/>
    <w:rsid w:val="001F7B6E"/>
    <w:rsid w:val="0020232B"/>
    <w:rsid w:val="00204372"/>
    <w:rsid w:val="002048E7"/>
    <w:rsid w:val="00204A0B"/>
    <w:rsid w:val="00207E37"/>
    <w:rsid w:val="00210686"/>
    <w:rsid w:val="002115E6"/>
    <w:rsid w:val="00211ADE"/>
    <w:rsid w:val="00215A80"/>
    <w:rsid w:val="00215A9D"/>
    <w:rsid w:val="0021684D"/>
    <w:rsid w:val="00220E1E"/>
    <w:rsid w:val="00221114"/>
    <w:rsid w:val="00221912"/>
    <w:rsid w:val="002234E8"/>
    <w:rsid w:val="0022361B"/>
    <w:rsid w:val="00224644"/>
    <w:rsid w:val="0022584E"/>
    <w:rsid w:val="00225B31"/>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4A9F"/>
    <w:rsid w:val="002555DE"/>
    <w:rsid w:val="00266D74"/>
    <w:rsid w:val="00271740"/>
    <w:rsid w:val="0027710E"/>
    <w:rsid w:val="002821FB"/>
    <w:rsid w:val="00283E4A"/>
    <w:rsid w:val="002863EF"/>
    <w:rsid w:val="00295BEF"/>
    <w:rsid w:val="00297E74"/>
    <w:rsid w:val="002A03A5"/>
    <w:rsid w:val="002A0FCA"/>
    <w:rsid w:val="002A3775"/>
    <w:rsid w:val="002A3C91"/>
    <w:rsid w:val="002A5567"/>
    <w:rsid w:val="002A5623"/>
    <w:rsid w:val="002A724E"/>
    <w:rsid w:val="002A7D1F"/>
    <w:rsid w:val="002B1738"/>
    <w:rsid w:val="002C0386"/>
    <w:rsid w:val="002C1DA7"/>
    <w:rsid w:val="002C267D"/>
    <w:rsid w:val="002C49F2"/>
    <w:rsid w:val="002D4686"/>
    <w:rsid w:val="002D6B9D"/>
    <w:rsid w:val="002D7B81"/>
    <w:rsid w:val="002E1CE1"/>
    <w:rsid w:val="002E7215"/>
    <w:rsid w:val="00301586"/>
    <w:rsid w:val="00305938"/>
    <w:rsid w:val="00307F79"/>
    <w:rsid w:val="00311AB6"/>
    <w:rsid w:val="00314B99"/>
    <w:rsid w:val="00314C98"/>
    <w:rsid w:val="00314E75"/>
    <w:rsid w:val="003222F0"/>
    <w:rsid w:val="00323FDD"/>
    <w:rsid w:val="00327C11"/>
    <w:rsid w:val="00330CA3"/>
    <w:rsid w:val="00332D45"/>
    <w:rsid w:val="0034004A"/>
    <w:rsid w:val="00340212"/>
    <w:rsid w:val="00342409"/>
    <w:rsid w:val="00343BDF"/>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3D4B"/>
    <w:rsid w:val="003765CD"/>
    <w:rsid w:val="00380632"/>
    <w:rsid w:val="0038081B"/>
    <w:rsid w:val="00384246"/>
    <w:rsid w:val="00385103"/>
    <w:rsid w:val="003854D0"/>
    <w:rsid w:val="00386424"/>
    <w:rsid w:val="00386D5A"/>
    <w:rsid w:val="0038749B"/>
    <w:rsid w:val="00393DD6"/>
    <w:rsid w:val="00394D70"/>
    <w:rsid w:val="0039737A"/>
    <w:rsid w:val="003A525E"/>
    <w:rsid w:val="003A7455"/>
    <w:rsid w:val="003B21D5"/>
    <w:rsid w:val="003B391A"/>
    <w:rsid w:val="003B4A50"/>
    <w:rsid w:val="003B4C4C"/>
    <w:rsid w:val="003B680A"/>
    <w:rsid w:val="003C0FC2"/>
    <w:rsid w:val="003C101D"/>
    <w:rsid w:val="003C1073"/>
    <w:rsid w:val="003C6832"/>
    <w:rsid w:val="003D0F41"/>
    <w:rsid w:val="003D26A8"/>
    <w:rsid w:val="003D3D24"/>
    <w:rsid w:val="003D400C"/>
    <w:rsid w:val="003D5245"/>
    <w:rsid w:val="003E1E0B"/>
    <w:rsid w:val="003E23F6"/>
    <w:rsid w:val="003E5274"/>
    <w:rsid w:val="003E62DE"/>
    <w:rsid w:val="003E6334"/>
    <w:rsid w:val="003F0B59"/>
    <w:rsid w:val="003F5201"/>
    <w:rsid w:val="003F5E2C"/>
    <w:rsid w:val="003F70DD"/>
    <w:rsid w:val="003F7195"/>
    <w:rsid w:val="003F73D3"/>
    <w:rsid w:val="003F7433"/>
    <w:rsid w:val="003F7BDE"/>
    <w:rsid w:val="00401F0A"/>
    <w:rsid w:val="004050CF"/>
    <w:rsid w:val="0041111B"/>
    <w:rsid w:val="00411A61"/>
    <w:rsid w:val="00412351"/>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43E69"/>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286"/>
    <w:rsid w:val="00482C30"/>
    <w:rsid w:val="00483906"/>
    <w:rsid w:val="00484165"/>
    <w:rsid w:val="00490396"/>
    <w:rsid w:val="0049040E"/>
    <w:rsid w:val="004909A0"/>
    <w:rsid w:val="00492379"/>
    <w:rsid w:val="004941E5"/>
    <w:rsid w:val="00494D6F"/>
    <w:rsid w:val="004A5CE6"/>
    <w:rsid w:val="004A60E1"/>
    <w:rsid w:val="004B003D"/>
    <w:rsid w:val="004B39EB"/>
    <w:rsid w:val="004B4B9D"/>
    <w:rsid w:val="004C0D46"/>
    <w:rsid w:val="004C12DE"/>
    <w:rsid w:val="004C5782"/>
    <w:rsid w:val="004C5891"/>
    <w:rsid w:val="004C6027"/>
    <w:rsid w:val="004D04AA"/>
    <w:rsid w:val="004D0E37"/>
    <w:rsid w:val="004D3B44"/>
    <w:rsid w:val="004E09CA"/>
    <w:rsid w:val="004E391B"/>
    <w:rsid w:val="004E502F"/>
    <w:rsid w:val="004E5F24"/>
    <w:rsid w:val="004E69E8"/>
    <w:rsid w:val="004F103E"/>
    <w:rsid w:val="0050059C"/>
    <w:rsid w:val="00500BE6"/>
    <w:rsid w:val="0050534D"/>
    <w:rsid w:val="00513926"/>
    <w:rsid w:val="00516D27"/>
    <w:rsid w:val="00517382"/>
    <w:rsid w:val="005201DA"/>
    <w:rsid w:val="005205CA"/>
    <w:rsid w:val="00520F76"/>
    <w:rsid w:val="00522191"/>
    <w:rsid w:val="00525881"/>
    <w:rsid w:val="0052614B"/>
    <w:rsid w:val="0052675D"/>
    <w:rsid w:val="00526B7A"/>
    <w:rsid w:val="00530165"/>
    <w:rsid w:val="005302CE"/>
    <w:rsid w:val="00532754"/>
    <w:rsid w:val="00536F37"/>
    <w:rsid w:val="00537837"/>
    <w:rsid w:val="005400EA"/>
    <w:rsid w:val="005419BC"/>
    <w:rsid w:val="005428F8"/>
    <w:rsid w:val="00542966"/>
    <w:rsid w:val="005447C9"/>
    <w:rsid w:val="00545D20"/>
    <w:rsid w:val="005475C0"/>
    <w:rsid w:val="00547681"/>
    <w:rsid w:val="00551CBC"/>
    <w:rsid w:val="00555249"/>
    <w:rsid w:val="00560168"/>
    <w:rsid w:val="0056224B"/>
    <w:rsid w:val="005628C3"/>
    <w:rsid w:val="00566890"/>
    <w:rsid w:val="005707AB"/>
    <w:rsid w:val="00572867"/>
    <w:rsid w:val="00572A62"/>
    <w:rsid w:val="00573A16"/>
    <w:rsid w:val="0058140E"/>
    <w:rsid w:val="00581D64"/>
    <w:rsid w:val="00582D7B"/>
    <w:rsid w:val="005833A8"/>
    <w:rsid w:val="005855C5"/>
    <w:rsid w:val="0058646E"/>
    <w:rsid w:val="00587446"/>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E0D0B"/>
    <w:rsid w:val="005E5A0B"/>
    <w:rsid w:val="005E722D"/>
    <w:rsid w:val="005F0CAA"/>
    <w:rsid w:val="005F1765"/>
    <w:rsid w:val="005F21D9"/>
    <w:rsid w:val="006023B8"/>
    <w:rsid w:val="0060284F"/>
    <w:rsid w:val="006034B6"/>
    <w:rsid w:val="00605813"/>
    <w:rsid w:val="00605CAB"/>
    <w:rsid w:val="006102F8"/>
    <w:rsid w:val="00612FBB"/>
    <w:rsid w:val="0061625F"/>
    <w:rsid w:val="0062147F"/>
    <w:rsid w:val="00621674"/>
    <w:rsid w:val="006226DC"/>
    <w:rsid w:val="0062351D"/>
    <w:rsid w:val="00623756"/>
    <w:rsid w:val="00624CDA"/>
    <w:rsid w:val="00624E70"/>
    <w:rsid w:val="00626B28"/>
    <w:rsid w:val="00630FFB"/>
    <w:rsid w:val="00632A1A"/>
    <w:rsid w:val="00634CF3"/>
    <w:rsid w:val="00635C62"/>
    <w:rsid w:val="00635F78"/>
    <w:rsid w:val="00637668"/>
    <w:rsid w:val="00645230"/>
    <w:rsid w:val="00645546"/>
    <w:rsid w:val="00645F0D"/>
    <w:rsid w:val="006501B7"/>
    <w:rsid w:val="00654280"/>
    <w:rsid w:val="006552F7"/>
    <w:rsid w:val="006575EA"/>
    <w:rsid w:val="00662D4D"/>
    <w:rsid w:val="0066709F"/>
    <w:rsid w:val="006831AE"/>
    <w:rsid w:val="006933A4"/>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26ED"/>
    <w:rsid w:val="006C284C"/>
    <w:rsid w:val="006C360A"/>
    <w:rsid w:val="006D0C05"/>
    <w:rsid w:val="006D19A1"/>
    <w:rsid w:val="006D34E1"/>
    <w:rsid w:val="006D7D4A"/>
    <w:rsid w:val="006E03DB"/>
    <w:rsid w:val="006E0735"/>
    <w:rsid w:val="006E080D"/>
    <w:rsid w:val="006E2BBD"/>
    <w:rsid w:val="006E32F6"/>
    <w:rsid w:val="006E3A88"/>
    <w:rsid w:val="006E3FC6"/>
    <w:rsid w:val="006E79AA"/>
    <w:rsid w:val="006F1AB6"/>
    <w:rsid w:val="006F56AA"/>
    <w:rsid w:val="006F5C85"/>
    <w:rsid w:val="00700062"/>
    <w:rsid w:val="00700C9F"/>
    <w:rsid w:val="00703666"/>
    <w:rsid w:val="0070603B"/>
    <w:rsid w:val="00706F00"/>
    <w:rsid w:val="00713E0D"/>
    <w:rsid w:val="00720153"/>
    <w:rsid w:val="00724967"/>
    <w:rsid w:val="00731530"/>
    <w:rsid w:val="00736DB7"/>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4D6"/>
    <w:rsid w:val="00791ACA"/>
    <w:rsid w:val="00797A22"/>
    <w:rsid w:val="00797A8F"/>
    <w:rsid w:val="007A07E8"/>
    <w:rsid w:val="007A442B"/>
    <w:rsid w:val="007A553D"/>
    <w:rsid w:val="007B1307"/>
    <w:rsid w:val="007B51DD"/>
    <w:rsid w:val="007B7CC0"/>
    <w:rsid w:val="007C0E96"/>
    <w:rsid w:val="007C1D40"/>
    <w:rsid w:val="007C3752"/>
    <w:rsid w:val="007C4B87"/>
    <w:rsid w:val="007C62CA"/>
    <w:rsid w:val="007C71F4"/>
    <w:rsid w:val="007D0270"/>
    <w:rsid w:val="007D19F2"/>
    <w:rsid w:val="007D290F"/>
    <w:rsid w:val="007D34CA"/>
    <w:rsid w:val="007D40A4"/>
    <w:rsid w:val="007D4D03"/>
    <w:rsid w:val="007D7071"/>
    <w:rsid w:val="007E26DF"/>
    <w:rsid w:val="007E4470"/>
    <w:rsid w:val="007E61D0"/>
    <w:rsid w:val="007E6321"/>
    <w:rsid w:val="007E6726"/>
    <w:rsid w:val="007F0790"/>
    <w:rsid w:val="007F10F3"/>
    <w:rsid w:val="007F23CE"/>
    <w:rsid w:val="007F3D47"/>
    <w:rsid w:val="007F458D"/>
    <w:rsid w:val="007F5FDB"/>
    <w:rsid w:val="007F658A"/>
    <w:rsid w:val="007F78D8"/>
    <w:rsid w:val="008049A2"/>
    <w:rsid w:val="0080518E"/>
    <w:rsid w:val="00807DD2"/>
    <w:rsid w:val="0081131C"/>
    <w:rsid w:val="00821BA6"/>
    <w:rsid w:val="00824BAA"/>
    <w:rsid w:val="00824DF7"/>
    <w:rsid w:val="00827A50"/>
    <w:rsid w:val="00830F1C"/>
    <w:rsid w:val="008323D0"/>
    <w:rsid w:val="00832DC1"/>
    <w:rsid w:val="00834F93"/>
    <w:rsid w:val="0084462A"/>
    <w:rsid w:val="008525BF"/>
    <w:rsid w:val="00854345"/>
    <w:rsid w:val="00855DA8"/>
    <w:rsid w:val="008618DE"/>
    <w:rsid w:val="008642D5"/>
    <w:rsid w:val="00864645"/>
    <w:rsid w:val="00865384"/>
    <w:rsid w:val="00866773"/>
    <w:rsid w:val="00867590"/>
    <w:rsid w:val="00874692"/>
    <w:rsid w:val="0087546D"/>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B6BCC"/>
    <w:rsid w:val="008C0559"/>
    <w:rsid w:val="008C0B54"/>
    <w:rsid w:val="008C1207"/>
    <w:rsid w:val="008C3763"/>
    <w:rsid w:val="008D038F"/>
    <w:rsid w:val="008D0BA9"/>
    <w:rsid w:val="008D2392"/>
    <w:rsid w:val="008D4388"/>
    <w:rsid w:val="008D5BB0"/>
    <w:rsid w:val="008D7117"/>
    <w:rsid w:val="008E1DC7"/>
    <w:rsid w:val="008E5AC0"/>
    <w:rsid w:val="008E6022"/>
    <w:rsid w:val="008E6244"/>
    <w:rsid w:val="008E679A"/>
    <w:rsid w:val="008F2A38"/>
    <w:rsid w:val="008F3E64"/>
    <w:rsid w:val="008F5DAC"/>
    <w:rsid w:val="008F7654"/>
    <w:rsid w:val="0090131A"/>
    <w:rsid w:val="00902884"/>
    <w:rsid w:val="00903EAE"/>
    <w:rsid w:val="00904184"/>
    <w:rsid w:val="009069DD"/>
    <w:rsid w:val="0091589D"/>
    <w:rsid w:val="009312EE"/>
    <w:rsid w:val="00931A46"/>
    <w:rsid w:val="009329EC"/>
    <w:rsid w:val="009342C0"/>
    <w:rsid w:val="00944373"/>
    <w:rsid w:val="00944463"/>
    <w:rsid w:val="0094548B"/>
    <w:rsid w:val="00945A49"/>
    <w:rsid w:val="00947358"/>
    <w:rsid w:val="00951504"/>
    <w:rsid w:val="00955AC5"/>
    <w:rsid w:val="00956834"/>
    <w:rsid w:val="00961363"/>
    <w:rsid w:val="0096299F"/>
    <w:rsid w:val="00966B8B"/>
    <w:rsid w:val="00971B1A"/>
    <w:rsid w:val="00972562"/>
    <w:rsid w:val="0097383F"/>
    <w:rsid w:val="00981A37"/>
    <w:rsid w:val="00981DD0"/>
    <w:rsid w:val="00982B03"/>
    <w:rsid w:val="009912B8"/>
    <w:rsid w:val="00993121"/>
    <w:rsid w:val="0099370B"/>
    <w:rsid w:val="00993BA5"/>
    <w:rsid w:val="009A1ECF"/>
    <w:rsid w:val="009A4C0F"/>
    <w:rsid w:val="009A5957"/>
    <w:rsid w:val="009A5B4C"/>
    <w:rsid w:val="009A75A0"/>
    <w:rsid w:val="009B08B2"/>
    <w:rsid w:val="009B13A1"/>
    <w:rsid w:val="009B1546"/>
    <w:rsid w:val="009B1644"/>
    <w:rsid w:val="009B71F5"/>
    <w:rsid w:val="009C414E"/>
    <w:rsid w:val="009C55B7"/>
    <w:rsid w:val="009C5ADB"/>
    <w:rsid w:val="009D0425"/>
    <w:rsid w:val="009D0C00"/>
    <w:rsid w:val="009D1CC1"/>
    <w:rsid w:val="009D385D"/>
    <w:rsid w:val="009D5D56"/>
    <w:rsid w:val="009D5DA2"/>
    <w:rsid w:val="009E0273"/>
    <w:rsid w:val="009E07F5"/>
    <w:rsid w:val="009E0B01"/>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2B79"/>
    <w:rsid w:val="00A03DF6"/>
    <w:rsid w:val="00A047F2"/>
    <w:rsid w:val="00A065D6"/>
    <w:rsid w:val="00A06FB0"/>
    <w:rsid w:val="00A10074"/>
    <w:rsid w:val="00A10398"/>
    <w:rsid w:val="00A10DB1"/>
    <w:rsid w:val="00A15B51"/>
    <w:rsid w:val="00A16927"/>
    <w:rsid w:val="00A2194D"/>
    <w:rsid w:val="00A23E15"/>
    <w:rsid w:val="00A255CB"/>
    <w:rsid w:val="00A27062"/>
    <w:rsid w:val="00A271E9"/>
    <w:rsid w:val="00A3089F"/>
    <w:rsid w:val="00A30A6C"/>
    <w:rsid w:val="00A32DE4"/>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75187"/>
    <w:rsid w:val="00A8134F"/>
    <w:rsid w:val="00A81BDC"/>
    <w:rsid w:val="00A82727"/>
    <w:rsid w:val="00A8454A"/>
    <w:rsid w:val="00A84B88"/>
    <w:rsid w:val="00A94CD2"/>
    <w:rsid w:val="00A968CE"/>
    <w:rsid w:val="00A97CCB"/>
    <w:rsid w:val="00AA04C3"/>
    <w:rsid w:val="00AA0714"/>
    <w:rsid w:val="00AA548A"/>
    <w:rsid w:val="00AA5EB3"/>
    <w:rsid w:val="00AA6273"/>
    <w:rsid w:val="00AA632B"/>
    <w:rsid w:val="00AA7082"/>
    <w:rsid w:val="00AB1281"/>
    <w:rsid w:val="00AB22EA"/>
    <w:rsid w:val="00AB3949"/>
    <w:rsid w:val="00AB3EA7"/>
    <w:rsid w:val="00AB4AB1"/>
    <w:rsid w:val="00AB5CE5"/>
    <w:rsid w:val="00AC0479"/>
    <w:rsid w:val="00AC46E8"/>
    <w:rsid w:val="00AC5873"/>
    <w:rsid w:val="00AC6677"/>
    <w:rsid w:val="00AD2225"/>
    <w:rsid w:val="00AD5CC0"/>
    <w:rsid w:val="00AD5EAB"/>
    <w:rsid w:val="00AD5EAF"/>
    <w:rsid w:val="00AE0B75"/>
    <w:rsid w:val="00AE2154"/>
    <w:rsid w:val="00AF2DB3"/>
    <w:rsid w:val="00AF35EB"/>
    <w:rsid w:val="00AF42F0"/>
    <w:rsid w:val="00AF4512"/>
    <w:rsid w:val="00AF5072"/>
    <w:rsid w:val="00AF5B58"/>
    <w:rsid w:val="00AF5F40"/>
    <w:rsid w:val="00B0128A"/>
    <w:rsid w:val="00B01BD5"/>
    <w:rsid w:val="00B02AB8"/>
    <w:rsid w:val="00B03943"/>
    <w:rsid w:val="00B11074"/>
    <w:rsid w:val="00B142D1"/>
    <w:rsid w:val="00B14E33"/>
    <w:rsid w:val="00B1670C"/>
    <w:rsid w:val="00B16B84"/>
    <w:rsid w:val="00B17B7E"/>
    <w:rsid w:val="00B21D03"/>
    <w:rsid w:val="00B23100"/>
    <w:rsid w:val="00B407CC"/>
    <w:rsid w:val="00B51972"/>
    <w:rsid w:val="00B5270D"/>
    <w:rsid w:val="00B54F76"/>
    <w:rsid w:val="00B555A0"/>
    <w:rsid w:val="00B60FD0"/>
    <w:rsid w:val="00B621B6"/>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2B44"/>
    <w:rsid w:val="00BD2C00"/>
    <w:rsid w:val="00BE0F73"/>
    <w:rsid w:val="00BE1391"/>
    <w:rsid w:val="00BE71B8"/>
    <w:rsid w:val="00BE7723"/>
    <w:rsid w:val="00BE7D5F"/>
    <w:rsid w:val="00BF25BF"/>
    <w:rsid w:val="00BF59C3"/>
    <w:rsid w:val="00BF618D"/>
    <w:rsid w:val="00BF79D3"/>
    <w:rsid w:val="00BF7C7C"/>
    <w:rsid w:val="00C02729"/>
    <w:rsid w:val="00C03D88"/>
    <w:rsid w:val="00C03F77"/>
    <w:rsid w:val="00C04FF1"/>
    <w:rsid w:val="00C106E0"/>
    <w:rsid w:val="00C1093F"/>
    <w:rsid w:val="00C12329"/>
    <w:rsid w:val="00C143C0"/>
    <w:rsid w:val="00C21CA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6AF5"/>
    <w:rsid w:val="00C67A86"/>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292A"/>
    <w:rsid w:val="00CD3BEC"/>
    <w:rsid w:val="00CD41B4"/>
    <w:rsid w:val="00CD472A"/>
    <w:rsid w:val="00CD5754"/>
    <w:rsid w:val="00CD6756"/>
    <w:rsid w:val="00CD71FE"/>
    <w:rsid w:val="00CE0218"/>
    <w:rsid w:val="00CE2985"/>
    <w:rsid w:val="00CF094D"/>
    <w:rsid w:val="00CF1679"/>
    <w:rsid w:val="00CF26C4"/>
    <w:rsid w:val="00CF3458"/>
    <w:rsid w:val="00CF72D9"/>
    <w:rsid w:val="00CF76E8"/>
    <w:rsid w:val="00CF7CE4"/>
    <w:rsid w:val="00D00D00"/>
    <w:rsid w:val="00D01D91"/>
    <w:rsid w:val="00D01EDD"/>
    <w:rsid w:val="00D10561"/>
    <w:rsid w:val="00D1271C"/>
    <w:rsid w:val="00D1311C"/>
    <w:rsid w:val="00D14B39"/>
    <w:rsid w:val="00D15DC7"/>
    <w:rsid w:val="00D2011B"/>
    <w:rsid w:val="00D2734D"/>
    <w:rsid w:val="00D40FB2"/>
    <w:rsid w:val="00D426E7"/>
    <w:rsid w:val="00D44B5C"/>
    <w:rsid w:val="00D4588E"/>
    <w:rsid w:val="00D4597F"/>
    <w:rsid w:val="00D46D7A"/>
    <w:rsid w:val="00D47F5D"/>
    <w:rsid w:val="00D52970"/>
    <w:rsid w:val="00D54990"/>
    <w:rsid w:val="00D54F29"/>
    <w:rsid w:val="00D575BC"/>
    <w:rsid w:val="00D61191"/>
    <w:rsid w:val="00D61903"/>
    <w:rsid w:val="00D63C57"/>
    <w:rsid w:val="00D65C30"/>
    <w:rsid w:val="00D65F61"/>
    <w:rsid w:val="00D6670A"/>
    <w:rsid w:val="00D71F16"/>
    <w:rsid w:val="00D73CD8"/>
    <w:rsid w:val="00D81604"/>
    <w:rsid w:val="00D90F1C"/>
    <w:rsid w:val="00D91A6D"/>
    <w:rsid w:val="00D91D80"/>
    <w:rsid w:val="00D9245D"/>
    <w:rsid w:val="00D94CCC"/>
    <w:rsid w:val="00D95631"/>
    <w:rsid w:val="00D95E59"/>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2AC4"/>
    <w:rsid w:val="00DD3F35"/>
    <w:rsid w:val="00DE2A7B"/>
    <w:rsid w:val="00DE64A9"/>
    <w:rsid w:val="00DF40ED"/>
    <w:rsid w:val="00E00043"/>
    <w:rsid w:val="00E01CEC"/>
    <w:rsid w:val="00E0391A"/>
    <w:rsid w:val="00E03A9E"/>
    <w:rsid w:val="00E07172"/>
    <w:rsid w:val="00E120D0"/>
    <w:rsid w:val="00E140A7"/>
    <w:rsid w:val="00E229A3"/>
    <w:rsid w:val="00E26BA3"/>
    <w:rsid w:val="00E33ABF"/>
    <w:rsid w:val="00E50EEB"/>
    <w:rsid w:val="00E51BC9"/>
    <w:rsid w:val="00E55851"/>
    <w:rsid w:val="00E55AAB"/>
    <w:rsid w:val="00E564E8"/>
    <w:rsid w:val="00E65FE2"/>
    <w:rsid w:val="00E71056"/>
    <w:rsid w:val="00E718BD"/>
    <w:rsid w:val="00E722AF"/>
    <w:rsid w:val="00E74040"/>
    <w:rsid w:val="00E80CEE"/>
    <w:rsid w:val="00E82C12"/>
    <w:rsid w:val="00E93771"/>
    <w:rsid w:val="00E95529"/>
    <w:rsid w:val="00EA01AC"/>
    <w:rsid w:val="00EA0B33"/>
    <w:rsid w:val="00EA100C"/>
    <w:rsid w:val="00EA5777"/>
    <w:rsid w:val="00EB4DF2"/>
    <w:rsid w:val="00EB5C29"/>
    <w:rsid w:val="00EC06DD"/>
    <w:rsid w:val="00EC10FD"/>
    <w:rsid w:val="00EC1254"/>
    <w:rsid w:val="00EC14FC"/>
    <w:rsid w:val="00EC4686"/>
    <w:rsid w:val="00ED07DF"/>
    <w:rsid w:val="00ED0B9A"/>
    <w:rsid w:val="00ED0D88"/>
    <w:rsid w:val="00ED3D74"/>
    <w:rsid w:val="00ED4D35"/>
    <w:rsid w:val="00ED7B90"/>
    <w:rsid w:val="00EE1282"/>
    <w:rsid w:val="00EE2D47"/>
    <w:rsid w:val="00EE37D3"/>
    <w:rsid w:val="00EE789A"/>
    <w:rsid w:val="00EF0320"/>
    <w:rsid w:val="00EF0350"/>
    <w:rsid w:val="00EF0F77"/>
    <w:rsid w:val="00F00E4D"/>
    <w:rsid w:val="00F07436"/>
    <w:rsid w:val="00F078AC"/>
    <w:rsid w:val="00F10AF7"/>
    <w:rsid w:val="00F114CA"/>
    <w:rsid w:val="00F12497"/>
    <w:rsid w:val="00F21E75"/>
    <w:rsid w:val="00F22993"/>
    <w:rsid w:val="00F2477A"/>
    <w:rsid w:val="00F266D3"/>
    <w:rsid w:val="00F26C6C"/>
    <w:rsid w:val="00F26E96"/>
    <w:rsid w:val="00F2739F"/>
    <w:rsid w:val="00F30797"/>
    <w:rsid w:val="00F35A52"/>
    <w:rsid w:val="00F41CD5"/>
    <w:rsid w:val="00F42B3B"/>
    <w:rsid w:val="00F43570"/>
    <w:rsid w:val="00F45A80"/>
    <w:rsid w:val="00F4720B"/>
    <w:rsid w:val="00F504EA"/>
    <w:rsid w:val="00F53BD0"/>
    <w:rsid w:val="00F54766"/>
    <w:rsid w:val="00F65883"/>
    <w:rsid w:val="00F775A7"/>
    <w:rsid w:val="00F81AB7"/>
    <w:rsid w:val="00F83718"/>
    <w:rsid w:val="00F84042"/>
    <w:rsid w:val="00F85133"/>
    <w:rsid w:val="00F9092C"/>
    <w:rsid w:val="00F93BC7"/>
    <w:rsid w:val="00F94421"/>
    <w:rsid w:val="00F946ED"/>
    <w:rsid w:val="00F96578"/>
    <w:rsid w:val="00F965BC"/>
    <w:rsid w:val="00FA2A4F"/>
    <w:rsid w:val="00FA2CCF"/>
    <w:rsid w:val="00FA3740"/>
    <w:rsid w:val="00FA3A1B"/>
    <w:rsid w:val="00FB0857"/>
    <w:rsid w:val="00FB13A9"/>
    <w:rsid w:val="00FB265C"/>
    <w:rsid w:val="00FB556D"/>
    <w:rsid w:val="00FC033B"/>
    <w:rsid w:val="00FC0B62"/>
    <w:rsid w:val="00FC2011"/>
    <w:rsid w:val="00FC237A"/>
    <w:rsid w:val="00FC2B90"/>
    <w:rsid w:val="00FC4A2E"/>
    <w:rsid w:val="00FC6726"/>
    <w:rsid w:val="00FD055D"/>
    <w:rsid w:val="00FD4385"/>
    <w:rsid w:val="00FD5FBD"/>
    <w:rsid w:val="00FE2CB7"/>
    <w:rsid w:val="00FE3A03"/>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443E69"/>
    <w:pPr>
      <w:keepNext/>
      <w:pBdr>
        <w:bottom w:val="single" w:sz="4" w:space="1" w:color="auto"/>
      </w:pBdr>
      <w:spacing w:before="360" w:after="120"/>
    </w:pPr>
    <w:rPr>
      <w:rFonts w:cs="Times New Roman"/>
      <w:b/>
      <w:bCs/>
    </w:rPr>
  </w:style>
  <w:style w:type="numbering" w:customStyle="1" w:styleId="Text">
    <w:name w:val="Text"/>
    <w:rsid w:val="00545D20"/>
    <w:pPr>
      <w:numPr>
        <w:numId w:val="30"/>
      </w:numPr>
    </w:pPr>
  </w:style>
  <w:style w:type="character" w:styleId="Hyperlink">
    <w:name w:val="Hyperlink"/>
    <w:rsid w:val="00545D20"/>
    <w:rPr>
      <w:color w:val="0000FF"/>
      <w:u w:val="single"/>
    </w:rPr>
  </w:style>
  <w:style w:type="paragraph" w:styleId="BlockText">
    <w:name w:val="Block Text"/>
    <w:basedOn w:val="ListNumber"/>
    <w:link w:val="BlockTextChar"/>
    <w:rsid w:val="00867590"/>
    <w:pPr>
      <w:numPr>
        <w:numId w:val="3"/>
      </w:numPr>
      <w:tabs>
        <w:tab w:val="clear" w:pos="1827"/>
      </w:tabs>
      <w:spacing w:after="120"/>
      <w:ind w:left="567"/>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Subheading1">
    <w:name w:val="Subheading 1"/>
    <w:basedOn w:val="Normal"/>
    <w:rsid w:val="00443E69"/>
    <w:pPr>
      <w:spacing w:before="360" w:line="300" w:lineRule="exact"/>
    </w:pPr>
    <w:rPr>
      <w:rFonts w:cs="Times New Roman"/>
      <w:sz w:val="28"/>
      <w:szCs w:val="28"/>
    </w:rPr>
  </w:style>
  <w:style w:type="paragraph" w:customStyle="1" w:styleId="BodyText">
    <w:name w:val="Body Text."/>
    <w:basedOn w:val="Normal"/>
    <w:link w:val="BodyTextChar"/>
    <w:rsid w:val="00443E69"/>
    <w:pPr>
      <w:spacing w:before="240" w:line="260" w:lineRule="exact"/>
    </w:pPr>
    <w:rPr>
      <w:rFonts w:cs="Times New Roman"/>
    </w:rPr>
  </w:style>
  <w:style w:type="paragraph" w:styleId="FootnoteText">
    <w:name w:val="footnote text"/>
    <w:basedOn w:val="Normal"/>
    <w:semiHidden/>
    <w:rsid w:val="00443E69"/>
    <w:rPr>
      <w:rFonts w:ascii="Times New Roman" w:hAnsi="Times New Roman" w:cs="Times New Roman"/>
      <w:sz w:val="20"/>
    </w:rPr>
  </w:style>
  <w:style w:type="character" w:styleId="FootnoteReference">
    <w:name w:val="footnote reference"/>
    <w:semiHidden/>
    <w:rsid w:val="00443E69"/>
    <w:rPr>
      <w:vertAlign w:val="superscript"/>
    </w:rPr>
  </w:style>
  <w:style w:type="character" w:customStyle="1" w:styleId="BodyTextChar">
    <w:name w:val="Body Text. Char"/>
    <w:link w:val="BodyText"/>
    <w:rsid w:val="00443E69"/>
    <w:rPr>
      <w:rFonts w:ascii="Arial" w:hAnsi="Arial"/>
      <w:sz w:val="22"/>
      <w:lang w:val="en-AU" w:eastAsia="en-AU" w:bidi="ar-SA"/>
    </w:rPr>
  </w:style>
  <w:style w:type="character" w:customStyle="1" w:styleId="ListNumberChar">
    <w:name w:val="List Number Char"/>
    <w:link w:val="ListNumber"/>
    <w:rsid w:val="00443E69"/>
    <w:rPr>
      <w:rFonts w:ascii="Arial" w:hAnsi="Arial" w:cs="Arial"/>
      <w:sz w:val="22"/>
      <w:lang w:val="en-AU" w:eastAsia="en-AU" w:bidi="ar-SA"/>
    </w:rPr>
  </w:style>
  <w:style w:type="character" w:customStyle="1" w:styleId="BlockTextChar">
    <w:name w:val="Block Text Char"/>
    <w:basedOn w:val="ListNumberChar"/>
    <w:link w:val="BlockText"/>
    <w:rsid w:val="00867590"/>
    <w:rPr>
      <w:rFonts w:ascii="Arial" w:hAnsi="Arial" w:cs="Arial"/>
      <w:sz w:val="22"/>
      <w:lang w:val="en-AU" w:eastAsia="en-AU" w:bidi="ar-SA"/>
    </w:rPr>
  </w:style>
  <w:style w:type="paragraph" w:customStyle="1" w:styleId="Exampletext">
    <w:name w:val="Example text"/>
    <w:basedOn w:val="Normal"/>
    <w:link w:val="ExampletextChar"/>
    <w:rsid w:val="002821FB"/>
    <w:pPr>
      <w:keepLines/>
      <w:pBdr>
        <w:top w:val="single" w:sz="4" w:space="1" w:color="auto"/>
        <w:left w:val="single" w:sz="4" w:space="4" w:color="auto"/>
        <w:bottom w:val="single" w:sz="4" w:space="1" w:color="auto"/>
        <w:right w:val="single" w:sz="4" w:space="4" w:color="auto"/>
      </w:pBdr>
      <w:shd w:val="clear" w:color="auto" w:fill="F3F3F3"/>
      <w:spacing w:before="240" w:after="240"/>
      <w:jc w:val="both"/>
    </w:pPr>
    <w:rPr>
      <w:szCs w:val="22"/>
    </w:rPr>
  </w:style>
  <w:style w:type="character" w:customStyle="1" w:styleId="ExampletextChar">
    <w:name w:val="Example text Char"/>
    <w:link w:val="Exampletext"/>
    <w:rsid w:val="002821FB"/>
    <w:rPr>
      <w:rFonts w:ascii="Arial" w:hAnsi="Arial" w:cs="Arial"/>
      <w:sz w:val="22"/>
      <w:szCs w:val="22"/>
      <w:lang w:val="en-AU" w:eastAsia="en-AU" w:bidi="ar-SA"/>
    </w:rPr>
  </w:style>
  <w:style w:type="paragraph" w:customStyle="1" w:styleId="Default">
    <w:name w:val="Default"/>
    <w:rsid w:val="00E00043"/>
    <w:pPr>
      <w:autoSpaceDE w:val="0"/>
      <w:autoSpaceDN w:val="0"/>
      <w:adjustRightInd w:val="0"/>
    </w:pPr>
    <w:rPr>
      <w:rFonts w:ascii="Arial" w:hAnsi="Arial" w:cs="Arial"/>
      <w:color w:val="000000"/>
      <w:sz w:val="24"/>
      <w:szCs w:val="24"/>
    </w:rPr>
  </w:style>
  <w:style w:type="character" w:styleId="FollowedHyperlink">
    <w:name w:val="FollowedHyperlink"/>
    <w:rsid w:val="002C49F2"/>
    <w:rPr>
      <w:color w:val="800080"/>
      <w:u w:val="single"/>
    </w:rPr>
  </w:style>
  <w:style w:type="character" w:styleId="CommentReference">
    <w:name w:val="annotation reference"/>
    <w:rsid w:val="00BE0F73"/>
    <w:rPr>
      <w:sz w:val="16"/>
      <w:szCs w:val="16"/>
    </w:rPr>
  </w:style>
  <w:style w:type="paragraph" w:styleId="CommentText">
    <w:name w:val="annotation text"/>
    <w:basedOn w:val="Normal"/>
    <w:link w:val="CommentTextChar"/>
    <w:rsid w:val="00BE0F73"/>
    <w:rPr>
      <w:rFonts w:cs="Times New Roman"/>
      <w:sz w:val="20"/>
      <w:lang w:val="x-none" w:eastAsia="x-none"/>
    </w:rPr>
  </w:style>
  <w:style w:type="character" w:customStyle="1" w:styleId="CommentTextChar">
    <w:name w:val="Comment Text Char"/>
    <w:link w:val="CommentText"/>
    <w:rsid w:val="00BE0F73"/>
    <w:rPr>
      <w:rFonts w:ascii="Arial" w:hAnsi="Arial" w:cs="Arial"/>
    </w:rPr>
  </w:style>
  <w:style w:type="paragraph" w:styleId="CommentSubject">
    <w:name w:val="annotation subject"/>
    <w:basedOn w:val="CommentText"/>
    <w:next w:val="CommentText"/>
    <w:link w:val="CommentSubjectChar"/>
    <w:rsid w:val="00BE0F73"/>
    <w:rPr>
      <w:b/>
      <w:bCs/>
    </w:rPr>
  </w:style>
  <w:style w:type="character" w:customStyle="1" w:styleId="CommentSubjectChar">
    <w:name w:val="Comment Subject Char"/>
    <w:link w:val="CommentSubject"/>
    <w:rsid w:val="00BE0F73"/>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443E69"/>
    <w:pPr>
      <w:keepNext/>
      <w:pBdr>
        <w:bottom w:val="single" w:sz="4" w:space="1" w:color="auto"/>
      </w:pBdr>
      <w:spacing w:before="360" w:after="120"/>
    </w:pPr>
    <w:rPr>
      <w:rFonts w:cs="Times New Roman"/>
      <w:b/>
      <w:bCs/>
    </w:rPr>
  </w:style>
  <w:style w:type="numbering" w:customStyle="1" w:styleId="Text">
    <w:name w:val="Text"/>
    <w:rsid w:val="00545D20"/>
    <w:pPr>
      <w:numPr>
        <w:numId w:val="30"/>
      </w:numPr>
    </w:pPr>
  </w:style>
  <w:style w:type="character" w:styleId="Hyperlink">
    <w:name w:val="Hyperlink"/>
    <w:rsid w:val="00545D20"/>
    <w:rPr>
      <w:color w:val="0000FF"/>
      <w:u w:val="single"/>
    </w:rPr>
  </w:style>
  <w:style w:type="paragraph" w:styleId="BlockText">
    <w:name w:val="Block Text"/>
    <w:basedOn w:val="ListNumber"/>
    <w:link w:val="BlockTextChar"/>
    <w:rsid w:val="00867590"/>
    <w:pPr>
      <w:numPr>
        <w:numId w:val="3"/>
      </w:numPr>
      <w:tabs>
        <w:tab w:val="clear" w:pos="1827"/>
      </w:tabs>
      <w:spacing w:after="120"/>
      <w:ind w:left="567"/>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Subheading1">
    <w:name w:val="Subheading 1"/>
    <w:basedOn w:val="Normal"/>
    <w:rsid w:val="00443E69"/>
    <w:pPr>
      <w:spacing w:before="360" w:line="300" w:lineRule="exact"/>
    </w:pPr>
    <w:rPr>
      <w:rFonts w:cs="Times New Roman"/>
      <w:sz w:val="28"/>
      <w:szCs w:val="28"/>
    </w:rPr>
  </w:style>
  <w:style w:type="paragraph" w:customStyle="1" w:styleId="BodyText">
    <w:name w:val="Body Text."/>
    <w:basedOn w:val="Normal"/>
    <w:link w:val="BodyTextChar"/>
    <w:rsid w:val="00443E69"/>
    <w:pPr>
      <w:spacing w:before="240" w:line="260" w:lineRule="exact"/>
    </w:pPr>
    <w:rPr>
      <w:rFonts w:cs="Times New Roman"/>
    </w:rPr>
  </w:style>
  <w:style w:type="paragraph" w:styleId="FootnoteText">
    <w:name w:val="footnote text"/>
    <w:basedOn w:val="Normal"/>
    <w:semiHidden/>
    <w:rsid w:val="00443E69"/>
    <w:rPr>
      <w:rFonts w:ascii="Times New Roman" w:hAnsi="Times New Roman" w:cs="Times New Roman"/>
      <w:sz w:val="20"/>
    </w:rPr>
  </w:style>
  <w:style w:type="character" w:styleId="FootnoteReference">
    <w:name w:val="footnote reference"/>
    <w:semiHidden/>
    <w:rsid w:val="00443E69"/>
    <w:rPr>
      <w:vertAlign w:val="superscript"/>
    </w:rPr>
  </w:style>
  <w:style w:type="character" w:customStyle="1" w:styleId="BodyTextChar">
    <w:name w:val="Body Text. Char"/>
    <w:link w:val="BodyText"/>
    <w:rsid w:val="00443E69"/>
    <w:rPr>
      <w:rFonts w:ascii="Arial" w:hAnsi="Arial"/>
      <w:sz w:val="22"/>
      <w:lang w:val="en-AU" w:eastAsia="en-AU" w:bidi="ar-SA"/>
    </w:rPr>
  </w:style>
  <w:style w:type="character" w:customStyle="1" w:styleId="ListNumberChar">
    <w:name w:val="List Number Char"/>
    <w:link w:val="ListNumber"/>
    <w:rsid w:val="00443E69"/>
    <w:rPr>
      <w:rFonts w:ascii="Arial" w:hAnsi="Arial" w:cs="Arial"/>
      <w:sz w:val="22"/>
      <w:lang w:val="en-AU" w:eastAsia="en-AU" w:bidi="ar-SA"/>
    </w:rPr>
  </w:style>
  <w:style w:type="character" w:customStyle="1" w:styleId="BlockTextChar">
    <w:name w:val="Block Text Char"/>
    <w:basedOn w:val="ListNumberChar"/>
    <w:link w:val="BlockText"/>
    <w:rsid w:val="00867590"/>
    <w:rPr>
      <w:rFonts w:ascii="Arial" w:hAnsi="Arial" w:cs="Arial"/>
      <w:sz w:val="22"/>
      <w:lang w:val="en-AU" w:eastAsia="en-AU" w:bidi="ar-SA"/>
    </w:rPr>
  </w:style>
  <w:style w:type="paragraph" w:customStyle="1" w:styleId="Exampletext">
    <w:name w:val="Example text"/>
    <w:basedOn w:val="Normal"/>
    <w:link w:val="ExampletextChar"/>
    <w:rsid w:val="002821FB"/>
    <w:pPr>
      <w:keepLines/>
      <w:pBdr>
        <w:top w:val="single" w:sz="4" w:space="1" w:color="auto"/>
        <w:left w:val="single" w:sz="4" w:space="4" w:color="auto"/>
        <w:bottom w:val="single" w:sz="4" w:space="1" w:color="auto"/>
        <w:right w:val="single" w:sz="4" w:space="4" w:color="auto"/>
      </w:pBdr>
      <w:shd w:val="clear" w:color="auto" w:fill="F3F3F3"/>
      <w:spacing w:before="240" w:after="240"/>
      <w:jc w:val="both"/>
    </w:pPr>
    <w:rPr>
      <w:szCs w:val="22"/>
    </w:rPr>
  </w:style>
  <w:style w:type="character" w:customStyle="1" w:styleId="ExampletextChar">
    <w:name w:val="Example text Char"/>
    <w:link w:val="Exampletext"/>
    <w:rsid w:val="002821FB"/>
    <w:rPr>
      <w:rFonts w:ascii="Arial" w:hAnsi="Arial" w:cs="Arial"/>
      <w:sz w:val="22"/>
      <w:szCs w:val="22"/>
      <w:lang w:val="en-AU" w:eastAsia="en-AU" w:bidi="ar-SA"/>
    </w:rPr>
  </w:style>
  <w:style w:type="paragraph" w:customStyle="1" w:styleId="Default">
    <w:name w:val="Default"/>
    <w:rsid w:val="00E00043"/>
    <w:pPr>
      <w:autoSpaceDE w:val="0"/>
      <w:autoSpaceDN w:val="0"/>
      <w:adjustRightInd w:val="0"/>
    </w:pPr>
    <w:rPr>
      <w:rFonts w:ascii="Arial" w:hAnsi="Arial" w:cs="Arial"/>
      <w:color w:val="000000"/>
      <w:sz w:val="24"/>
      <w:szCs w:val="24"/>
    </w:rPr>
  </w:style>
  <w:style w:type="character" w:styleId="FollowedHyperlink">
    <w:name w:val="FollowedHyperlink"/>
    <w:rsid w:val="002C49F2"/>
    <w:rPr>
      <w:color w:val="800080"/>
      <w:u w:val="single"/>
    </w:rPr>
  </w:style>
  <w:style w:type="character" w:styleId="CommentReference">
    <w:name w:val="annotation reference"/>
    <w:rsid w:val="00BE0F73"/>
    <w:rPr>
      <w:sz w:val="16"/>
      <w:szCs w:val="16"/>
    </w:rPr>
  </w:style>
  <w:style w:type="paragraph" w:styleId="CommentText">
    <w:name w:val="annotation text"/>
    <w:basedOn w:val="Normal"/>
    <w:link w:val="CommentTextChar"/>
    <w:rsid w:val="00BE0F73"/>
    <w:rPr>
      <w:rFonts w:cs="Times New Roman"/>
      <w:sz w:val="20"/>
      <w:lang w:val="x-none" w:eastAsia="x-none"/>
    </w:rPr>
  </w:style>
  <w:style w:type="character" w:customStyle="1" w:styleId="CommentTextChar">
    <w:name w:val="Comment Text Char"/>
    <w:link w:val="CommentText"/>
    <w:rsid w:val="00BE0F73"/>
    <w:rPr>
      <w:rFonts w:ascii="Arial" w:hAnsi="Arial" w:cs="Arial"/>
    </w:rPr>
  </w:style>
  <w:style w:type="paragraph" w:styleId="CommentSubject">
    <w:name w:val="annotation subject"/>
    <w:basedOn w:val="CommentText"/>
    <w:next w:val="CommentText"/>
    <w:link w:val="CommentSubjectChar"/>
    <w:rsid w:val="00BE0F73"/>
    <w:rPr>
      <w:b/>
      <w:bCs/>
    </w:rPr>
  </w:style>
  <w:style w:type="character" w:customStyle="1" w:styleId="CommentSubjectChar">
    <w:name w:val="Comment Subject Char"/>
    <w:link w:val="CommentSubject"/>
    <w:rsid w:val="00BE0F73"/>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HomeOwnerIncent/CG-HI-001.pdf" TargetMode="External"/><Relationship Id="rId13" Type="http://schemas.openxmlformats.org/officeDocument/2006/relationships/footer" Target="footer2.xml"/><Relationship Id="rId18" Type="http://schemas.openxmlformats.org/officeDocument/2006/relationships/image" Target="media/image2.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easury.nt.gov.au/PMS/Publications/TaxesRoyaltiesGrants/GeneralAdmin/CG-GEN-001.pdf" TargetMode="Externa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www.treasury.nt.gov.au/PMS/Publications/TaxesRoyaltiesGrants/HomeOwnerIncent/CG-HI-005.pdf" TargetMode="External"/><Relationship Id="rId20" Type="http://schemas.openxmlformats.org/officeDocument/2006/relationships/hyperlink" Target="http://www.revenue.nt.gov.a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www.treasury.nt.gov.au/PMS/Publications/TaxesRoyaltiesGrants/HomeOwnerIncent/CG-HI-010.pdf" TargetMode="External"/><Relationship Id="rId23" Type="http://schemas.openxmlformats.org/officeDocument/2006/relationships/customXml" Target="../customXml/item1.xml"/><Relationship Id="rId10" Type="http://schemas.openxmlformats.org/officeDocument/2006/relationships/header" Target="header2.xml"/><Relationship Id="rId19" Type="http://schemas.openxmlformats.org/officeDocument/2006/relationships/hyperlink" Target="mailto:ntrevenue.ntt@nt.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Home Incentives (HI)</Tax_x0020_Type>
    <Publication_x0020_Title xmlns="378e824e-6e02-4c0d-8321-dd86fba681ee">Commissioner’s discretion to exempt or vary compliance with the eligibility criteria</Publication_x0020_Title>
    <Details xmlns="378e824e-6e02-4c0d-8321-dd86fba681ee" xsi:nil="true"/>
    <Identifier xmlns="378e824e-6e02-4c0d-8321-dd86fba681ee">CG-HI-003</Identifier>
    <Publication_x0020_Type xmlns="378e824e-6e02-4c0d-8321-dd86fba681ee">Commissioner's Guidelines (CG)</Publication_x0020_Type>
    <Sub_x0020_Sub_x0020_Category xmlns="378e824e-6e02-4c0d-8321-dd86fba681ee" xsi:nil="true"/>
    <Release_x0020_Date xmlns="378e824e-6e02-4c0d-8321-dd86fba681ee">2016-05-23T14:30:00+00:00</Release_x0020_Date>
    <Sub_x0020_Category xmlns="378e824e-6e02-4c0d-8321-dd86fba681ee">22</Sub_x0020_Category>
    <Notify xmlns="378e824e-6e02-4c0d-8321-dd86fba681ee">false</Notify>
  </documentManagement>
</p:properties>
</file>

<file path=customXml/itemProps1.xml><?xml version="1.0" encoding="utf-8"?>
<ds:datastoreItem xmlns:ds="http://schemas.openxmlformats.org/officeDocument/2006/customXml" ds:itemID="{D1A36A13-A784-4897-BAA6-7BA2E5C421CF}"/>
</file>

<file path=customXml/itemProps2.xml><?xml version="1.0" encoding="utf-8"?>
<ds:datastoreItem xmlns:ds="http://schemas.openxmlformats.org/officeDocument/2006/customXml" ds:itemID="{AB02AEDB-6801-485B-935B-7BC57B523623}"/>
</file>

<file path=customXml/itemProps3.xml><?xml version="1.0" encoding="utf-8"?>
<ds:datastoreItem xmlns:ds="http://schemas.openxmlformats.org/officeDocument/2006/customXml" ds:itemID="{E9A8F3FD-4AEE-4241-9246-AF6BAB90EA07}"/>
</file>

<file path=docProps/app.xml><?xml version="1.0" encoding="utf-8"?>
<Properties xmlns="http://schemas.openxmlformats.org/officeDocument/2006/extended-properties" xmlns:vt="http://schemas.openxmlformats.org/officeDocument/2006/docPropsVTypes">
  <Template>Normal.dotm</Template>
  <TotalTime>0</TotalTime>
  <Pages>8</Pages>
  <Words>3446</Words>
  <Characters>18177</Characters>
  <Application>Microsoft Office Word</Application>
  <DocSecurity>8</DocSecurity>
  <Lines>151</Lines>
  <Paragraphs>43</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21580</CharactersWithSpaces>
  <SharedDoc>false</SharedDoc>
  <HLinks>
    <vt:vector size="36" baseType="variant">
      <vt:variant>
        <vt:i4>5242895</vt:i4>
      </vt:variant>
      <vt:variant>
        <vt:i4>15</vt:i4>
      </vt:variant>
      <vt:variant>
        <vt:i4>0</vt:i4>
      </vt:variant>
      <vt:variant>
        <vt:i4>5</vt:i4>
      </vt:variant>
      <vt:variant>
        <vt:lpwstr>http://www.revenue.nt.gov.au/</vt:lpwstr>
      </vt:variant>
      <vt:variant>
        <vt:lpwstr/>
      </vt:variant>
      <vt:variant>
        <vt:i4>7143509</vt:i4>
      </vt:variant>
      <vt:variant>
        <vt:i4>12</vt:i4>
      </vt:variant>
      <vt:variant>
        <vt:i4>0</vt:i4>
      </vt:variant>
      <vt:variant>
        <vt:i4>5</vt:i4>
      </vt:variant>
      <vt:variant>
        <vt:lpwstr>mailto:ntrevenue.ntt@nt.gov.au</vt:lpwstr>
      </vt:variant>
      <vt:variant>
        <vt:lpwstr/>
      </vt:variant>
      <vt:variant>
        <vt:i4>2883638</vt:i4>
      </vt:variant>
      <vt:variant>
        <vt:i4>9</vt:i4>
      </vt:variant>
      <vt:variant>
        <vt:i4>0</vt:i4>
      </vt:variant>
      <vt:variant>
        <vt:i4>5</vt:i4>
      </vt:variant>
      <vt:variant>
        <vt:lpwstr>http://www.treasury.nt.gov.au/PMS/Publications/TaxesRoyaltiesGrants/GeneralAdmin/CG-GEN-001.pdf</vt:lpwstr>
      </vt:variant>
      <vt:variant>
        <vt:lpwstr/>
      </vt:variant>
      <vt:variant>
        <vt:i4>5767239</vt:i4>
      </vt:variant>
      <vt:variant>
        <vt:i4>6</vt:i4>
      </vt:variant>
      <vt:variant>
        <vt:i4>0</vt:i4>
      </vt:variant>
      <vt:variant>
        <vt:i4>5</vt:i4>
      </vt:variant>
      <vt:variant>
        <vt:lpwstr>http://www.treasury.nt.gov.au/PMS/Publications/TaxesRoyaltiesGrants/HomeOwnerIncent/CG-HI-005.pdf</vt:lpwstr>
      </vt:variant>
      <vt:variant>
        <vt:lpwstr/>
      </vt:variant>
      <vt:variant>
        <vt:i4>5832770</vt:i4>
      </vt:variant>
      <vt:variant>
        <vt:i4>3</vt:i4>
      </vt:variant>
      <vt:variant>
        <vt:i4>0</vt:i4>
      </vt:variant>
      <vt:variant>
        <vt:i4>5</vt:i4>
      </vt:variant>
      <vt:variant>
        <vt:lpwstr>http://www.treasury.nt.gov.au/PMS/Publications/TaxesRoyaltiesGrants/HomeOwnerIncent/CG-HI-010.pdf</vt:lpwstr>
      </vt:variant>
      <vt:variant>
        <vt:lpwstr/>
      </vt:variant>
      <vt:variant>
        <vt:i4>5767235</vt:i4>
      </vt:variant>
      <vt:variant>
        <vt:i4>0</vt:i4>
      </vt:variant>
      <vt:variant>
        <vt:i4>0</vt:i4>
      </vt:variant>
      <vt:variant>
        <vt:i4>5</vt:i4>
      </vt:variant>
      <vt:variant>
        <vt:lpwstr>http://www.treasury.nt.gov.au/PMS/Publications/TaxesRoyaltiesGrants/HomeOwnerIncent/CG-HI-001.pdf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Commissioner’s discretion to exempt or vary compliance with the eligibility criteria</dc:title>
  <dc:creator>sschu</dc:creator>
  <cp:lastModifiedBy>Barbara Beamsley</cp:lastModifiedBy>
  <cp:revision>4</cp:revision>
  <cp:lastPrinted>2015-04-24T01:18:00Z</cp:lastPrinted>
  <dcterms:created xsi:type="dcterms:W3CDTF">2016-05-23T01:39:00Z</dcterms:created>
  <dcterms:modified xsi:type="dcterms:W3CDTF">2016-05-24T00:18:00Z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